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A308A" w14:textId="13AB403F" w:rsidR="00130B75" w:rsidRPr="00130B75" w:rsidRDefault="00130B75" w:rsidP="00130B75">
      <w:pPr>
        <w:pStyle w:val="CRCoverPage"/>
        <w:outlineLvl w:val="0"/>
        <w:rPr>
          <w:b/>
          <w:i/>
          <w:noProof/>
          <w:sz w:val="24"/>
        </w:rPr>
      </w:pPr>
      <w:r w:rsidRPr="00130B75">
        <w:rPr>
          <w:b/>
          <w:noProof/>
          <w:sz w:val="24"/>
        </w:rPr>
        <w:t>3GPP TSG-SA WG4 Meeting #13</w:t>
      </w:r>
      <w:r w:rsidR="001B537B">
        <w:rPr>
          <w:b/>
          <w:noProof/>
          <w:sz w:val="24"/>
        </w:rPr>
        <w:t>4</w:t>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Pr>
          <w:b/>
          <w:i/>
          <w:noProof/>
          <w:sz w:val="24"/>
        </w:rPr>
        <w:tab/>
      </w:r>
      <w:r w:rsidR="0069150D">
        <w:rPr>
          <w:b/>
          <w:i/>
          <w:noProof/>
          <w:sz w:val="24"/>
        </w:rPr>
        <w:t xml:space="preserve">    </w:t>
      </w:r>
      <w:r>
        <w:rPr>
          <w:b/>
          <w:i/>
          <w:noProof/>
          <w:sz w:val="24"/>
        </w:rPr>
        <w:tab/>
      </w:r>
      <w:r>
        <w:rPr>
          <w:b/>
          <w:i/>
          <w:noProof/>
          <w:sz w:val="24"/>
        </w:rPr>
        <w:tab/>
      </w:r>
      <w:r>
        <w:rPr>
          <w:b/>
          <w:i/>
          <w:noProof/>
          <w:sz w:val="24"/>
        </w:rPr>
        <w:tab/>
      </w:r>
      <w:r>
        <w:rPr>
          <w:b/>
          <w:i/>
          <w:noProof/>
          <w:sz w:val="24"/>
        </w:rPr>
        <w:tab/>
      </w:r>
      <w:r w:rsidR="0069150D">
        <w:rPr>
          <w:b/>
          <w:i/>
          <w:noProof/>
          <w:sz w:val="24"/>
        </w:rPr>
        <w:t xml:space="preserve">  </w:t>
      </w:r>
      <w:r w:rsidRPr="00130B75">
        <w:rPr>
          <w:b/>
          <w:bCs/>
          <w:noProof/>
          <w:sz w:val="24"/>
        </w:rPr>
        <w:t>S4-25</w:t>
      </w:r>
      <w:r w:rsidR="00AC70DC">
        <w:rPr>
          <w:b/>
          <w:bCs/>
          <w:noProof/>
          <w:sz w:val="24"/>
        </w:rPr>
        <w:t>2105</w:t>
      </w:r>
    </w:p>
    <w:p w14:paraId="153E19FC" w14:textId="1075745F" w:rsidR="00AB45A2" w:rsidRPr="00AB45A2" w:rsidRDefault="001B4245" w:rsidP="00AB45A2">
      <w:pPr>
        <w:pStyle w:val="CRCoverPage"/>
        <w:outlineLvl w:val="0"/>
        <w:rPr>
          <w:b/>
          <w:noProof/>
          <w:sz w:val="24"/>
        </w:rPr>
      </w:pPr>
      <w:r>
        <w:rPr>
          <w:b/>
          <w:noProof/>
          <w:sz w:val="24"/>
        </w:rPr>
        <w:t>Dallas, USA</w:t>
      </w:r>
      <w:r w:rsidR="00AB45A2" w:rsidRPr="00AB45A2">
        <w:rPr>
          <w:b/>
          <w:noProof/>
          <w:sz w:val="24"/>
        </w:rPr>
        <w:t>, 1</w:t>
      </w:r>
      <w:r w:rsidR="00F10385">
        <w:rPr>
          <w:b/>
          <w:noProof/>
          <w:sz w:val="24"/>
        </w:rPr>
        <w:t>7</w:t>
      </w:r>
      <w:r w:rsidR="00AB45A2" w:rsidRPr="00AB45A2">
        <w:rPr>
          <w:b/>
          <w:noProof/>
          <w:sz w:val="24"/>
        </w:rPr>
        <w:t xml:space="preserve"> – 2</w:t>
      </w:r>
      <w:r w:rsidR="00F10385">
        <w:rPr>
          <w:b/>
          <w:noProof/>
          <w:sz w:val="24"/>
        </w:rPr>
        <w:t>1</w:t>
      </w:r>
      <w:r w:rsidR="00AB45A2" w:rsidRPr="00AB45A2">
        <w:rPr>
          <w:b/>
          <w:noProof/>
          <w:sz w:val="24"/>
        </w:rPr>
        <w:t xml:space="preserve"> </w:t>
      </w:r>
      <w:r w:rsidR="00F10385">
        <w:rPr>
          <w:b/>
          <w:noProof/>
          <w:sz w:val="24"/>
        </w:rPr>
        <w:t>November</w:t>
      </w:r>
      <w:r w:rsidR="003D5EC1">
        <w:rPr>
          <w:b/>
          <w:noProof/>
          <w:sz w:val="24"/>
        </w:rPr>
        <w:t>,</w:t>
      </w:r>
      <w:r w:rsidR="00AB45A2" w:rsidRPr="00AB45A2">
        <w:rPr>
          <w:b/>
          <w:noProof/>
          <w:sz w:val="24"/>
        </w:rPr>
        <w:t xml:space="preserve"> 2025</w:t>
      </w:r>
      <w:r w:rsidR="00D05AE4">
        <w:rPr>
          <w:b/>
          <w:noProof/>
          <w:sz w:val="24"/>
        </w:rPr>
        <w:tab/>
      </w:r>
      <w:r w:rsidR="00D05AE4">
        <w:rPr>
          <w:b/>
          <w:noProof/>
          <w:sz w:val="24"/>
        </w:rPr>
        <w:tab/>
      </w:r>
      <w:r w:rsidR="00D05AE4">
        <w:rPr>
          <w:b/>
          <w:noProof/>
          <w:sz w:val="24"/>
        </w:rPr>
        <w:tab/>
      </w:r>
      <w:r w:rsidR="00D05AE4">
        <w:rPr>
          <w:b/>
          <w:noProof/>
          <w:sz w:val="24"/>
        </w:rPr>
        <w:tab/>
      </w:r>
      <w:r w:rsidR="00D05AE4">
        <w:rPr>
          <w:b/>
          <w:noProof/>
          <w:sz w:val="24"/>
        </w:rPr>
        <w:tab/>
      </w:r>
      <w:r w:rsidR="00D05AE4">
        <w:rPr>
          <w:b/>
          <w:noProof/>
          <w:sz w:val="24"/>
        </w:rPr>
        <w:tab/>
      </w:r>
      <w:r w:rsidR="00D05AE4">
        <w:rPr>
          <w:b/>
          <w:noProof/>
          <w:sz w:val="24"/>
        </w:rPr>
        <w:tab/>
      </w:r>
      <w:r w:rsidR="0069150D">
        <w:rPr>
          <w:b/>
          <w:noProof/>
          <w:sz w:val="24"/>
        </w:rPr>
        <w:tab/>
      </w:r>
      <w:r w:rsidR="0069150D">
        <w:rPr>
          <w:b/>
          <w:noProof/>
          <w:sz w:val="24"/>
        </w:rPr>
        <w:tab/>
      </w:r>
      <w:r w:rsidR="0069150D">
        <w:rPr>
          <w:b/>
          <w:noProof/>
          <w:sz w:val="24"/>
        </w:rPr>
        <w:tab/>
      </w:r>
      <w:r w:rsidR="00D05AE4">
        <w:rPr>
          <w:b/>
          <w:noProof/>
          <w:sz w:val="24"/>
        </w:rPr>
        <w:t xml:space="preserve">revision of </w:t>
      </w:r>
      <w:r w:rsidR="00D05AE4" w:rsidRPr="00130B75">
        <w:rPr>
          <w:b/>
          <w:bCs/>
          <w:noProof/>
          <w:sz w:val="24"/>
        </w:rPr>
        <w:t>S4-25</w:t>
      </w:r>
      <w:r w:rsidR="0057690F">
        <w:rPr>
          <w:b/>
          <w:bCs/>
          <w:noProof/>
          <w:sz w:val="24"/>
        </w:rPr>
        <w:t>1835</w:t>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1E41F3" w14:paraId="21D81507" w14:textId="77777777" w:rsidTr="00547111">
        <w:tc>
          <w:tcPr>
            <w:tcW w:w="9641" w:type="dxa"/>
            <w:gridSpan w:val="9"/>
            <w:tcBorders>
              <w:top w:val="single" w:sz="4" w:space="0" w:color="auto"/>
              <w:left w:val="single" w:sz="4" w:space="0" w:color="auto"/>
              <w:right w:val="single" w:sz="4" w:space="0" w:color="auto"/>
            </w:tcBorders>
          </w:tcPr>
          <w:p w14:paraId="2CAA71AF" w14:textId="0647A06F" w:rsidR="001E41F3" w:rsidRDefault="00305409" w:rsidP="00E34898">
            <w:pPr>
              <w:pStyle w:val="CRCoverPage"/>
              <w:spacing w:after="0"/>
              <w:jc w:val="right"/>
              <w:rPr>
                <w:i/>
                <w:noProof/>
              </w:rPr>
            </w:pPr>
            <w:r>
              <w:rPr>
                <w:i/>
                <w:noProof/>
                <w:sz w:val="14"/>
              </w:rPr>
              <w:t>CR-Form-v</w:t>
            </w:r>
            <w:r w:rsidR="008863B9">
              <w:rPr>
                <w:i/>
                <w:noProof/>
                <w:sz w:val="14"/>
              </w:rPr>
              <w:t>12.</w:t>
            </w:r>
            <w:r w:rsidR="008D3CCC">
              <w:rPr>
                <w:i/>
                <w:noProof/>
                <w:sz w:val="14"/>
              </w:rPr>
              <w:t>2</w:t>
            </w:r>
          </w:p>
        </w:tc>
      </w:tr>
      <w:tr w:rsidR="001E41F3" w14:paraId="3FBB62B8" w14:textId="77777777" w:rsidTr="00547111">
        <w:tc>
          <w:tcPr>
            <w:tcW w:w="9641" w:type="dxa"/>
            <w:gridSpan w:val="9"/>
            <w:tcBorders>
              <w:left w:val="single" w:sz="4" w:space="0" w:color="auto"/>
              <w:right w:val="single" w:sz="4" w:space="0" w:color="auto"/>
            </w:tcBorders>
          </w:tcPr>
          <w:p w14:paraId="79AB67D6" w14:textId="77777777" w:rsidR="001E41F3" w:rsidRDefault="001E41F3">
            <w:pPr>
              <w:pStyle w:val="CRCoverPage"/>
              <w:spacing w:after="0"/>
              <w:jc w:val="center"/>
              <w:rPr>
                <w:noProof/>
              </w:rPr>
            </w:pPr>
            <w:r>
              <w:rPr>
                <w:b/>
                <w:noProof/>
                <w:sz w:val="32"/>
              </w:rPr>
              <w:t>CHANGE REQUEST</w:t>
            </w:r>
          </w:p>
        </w:tc>
      </w:tr>
      <w:tr w:rsidR="001E41F3" w14:paraId="79946B04" w14:textId="77777777" w:rsidTr="00547111">
        <w:tc>
          <w:tcPr>
            <w:tcW w:w="9641" w:type="dxa"/>
            <w:gridSpan w:val="9"/>
            <w:tcBorders>
              <w:left w:val="single" w:sz="4" w:space="0" w:color="auto"/>
              <w:right w:val="single" w:sz="4" w:space="0" w:color="auto"/>
            </w:tcBorders>
          </w:tcPr>
          <w:p w14:paraId="12C70EEE" w14:textId="77777777" w:rsidR="001E41F3" w:rsidRDefault="001E41F3">
            <w:pPr>
              <w:pStyle w:val="CRCoverPage"/>
              <w:spacing w:after="0"/>
              <w:rPr>
                <w:noProof/>
                <w:sz w:val="8"/>
                <w:szCs w:val="8"/>
              </w:rPr>
            </w:pPr>
          </w:p>
        </w:tc>
      </w:tr>
      <w:tr w:rsidR="001E41F3" w14:paraId="3999489E" w14:textId="77777777" w:rsidTr="00547111">
        <w:tc>
          <w:tcPr>
            <w:tcW w:w="142" w:type="dxa"/>
            <w:tcBorders>
              <w:left w:val="single" w:sz="4" w:space="0" w:color="auto"/>
            </w:tcBorders>
          </w:tcPr>
          <w:p w14:paraId="4DDA7F40" w14:textId="77777777" w:rsidR="001E41F3" w:rsidRDefault="001E41F3">
            <w:pPr>
              <w:pStyle w:val="CRCoverPage"/>
              <w:spacing w:after="0"/>
              <w:jc w:val="right"/>
              <w:rPr>
                <w:noProof/>
              </w:rPr>
            </w:pPr>
          </w:p>
        </w:tc>
        <w:tc>
          <w:tcPr>
            <w:tcW w:w="1559" w:type="dxa"/>
            <w:shd w:val="pct30" w:color="FFFF00" w:fill="auto"/>
          </w:tcPr>
          <w:p w14:paraId="52508B66" w14:textId="730C8362" w:rsidR="001E41F3" w:rsidRPr="00410371" w:rsidRDefault="00090F65" w:rsidP="00E13F3D">
            <w:pPr>
              <w:pStyle w:val="CRCoverPage"/>
              <w:spacing w:after="0"/>
              <w:jc w:val="right"/>
              <w:rPr>
                <w:b/>
                <w:noProof/>
                <w:sz w:val="28"/>
              </w:rPr>
            </w:pPr>
            <w:fldSimple w:instr=" DOCPROPERTY  Spec#  \* MERGEFORMAT ">
              <w:r w:rsidRPr="00090F65">
                <w:rPr>
                  <w:b/>
                  <w:noProof/>
                  <w:sz w:val="28"/>
                </w:rPr>
                <w:t>26.114</w:t>
              </w:r>
            </w:fldSimple>
          </w:p>
        </w:tc>
        <w:tc>
          <w:tcPr>
            <w:tcW w:w="709" w:type="dxa"/>
          </w:tcPr>
          <w:p w14:paraId="77009707" w14:textId="77777777" w:rsidR="001E41F3" w:rsidRDefault="001E41F3">
            <w:pPr>
              <w:pStyle w:val="CRCoverPage"/>
              <w:spacing w:after="0"/>
              <w:jc w:val="center"/>
              <w:rPr>
                <w:noProof/>
              </w:rPr>
            </w:pPr>
            <w:r>
              <w:rPr>
                <w:b/>
                <w:noProof/>
                <w:sz w:val="28"/>
              </w:rPr>
              <w:t>CR</w:t>
            </w:r>
          </w:p>
        </w:tc>
        <w:tc>
          <w:tcPr>
            <w:tcW w:w="1276" w:type="dxa"/>
            <w:shd w:val="pct30" w:color="FFFF00" w:fill="auto"/>
          </w:tcPr>
          <w:p w14:paraId="6CAED29D" w14:textId="6445A943" w:rsidR="001E41F3" w:rsidRPr="00410371" w:rsidRDefault="004604E0" w:rsidP="00547111">
            <w:pPr>
              <w:pStyle w:val="CRCoverPage"/>
              <w:spacing w:after="0"/>
              <w:rPr>
                <w:noProof/>
              </w:rPr>
            </w:pPr>
            <w:fldSimple w:instr=" DOCPROPERTY  Cr#  \* MERGEFORMAT ">
              <w:r>
                <w:rPr>
                  <w:b/>
                  <w:noProof/>
                  <w:sz w:val="28"/>
                </w:rPr>
                <w:t>05</w:t>
              </w:r>
              <w:r w:rsidR="005F2AEB">
                <w:rPr>
                  <w:b/>
                  <w:noProof/>
                  <w:sz w:val="28"/>
                </w:rPr>
                <w:t>87</w:t>
              </w:r>
            </w:fldSimple>
          </w:p>
        </w:tc>
        <w:tc>
          <w:tcPr>
            <w:tcW w:w="709" w:type="dxa"/>
          </w:tcPr>
          <w:p w14:paraId="09D2C09B" w14:textId="77777777" w:rsidR="001E41F3" w:rsidRDefault="001E41F3" w:rsidP="0051580D">
            <w:pPr>
              <w:pStyle w:val="CRCoverPage"/>
              <w:tabs>
                <w:tab w:val="right" w:pos="625"/>
              </w:tabs>
              <w:spacing w:after="0"/>
              <w:jc w:val="center"/>
              <w:rPr>
                <w:noProof/>
              </w:rPr>
            </w:pPr>
            <w:r>
              <w:rPr>
                <w:b/>
                <w:bCs/>
                <w:noProof/>
                <w:sz w:val="28"/>
              </w:rPr>
              <w:t>rev</w:t>
            </w:r>
          </w:p>
        </w:tc>
        <w:tc>
          <w:tcPr>
            <w:tcW w:w="992" w:type="dxa"/>
            <w:shd w:val="pct30" w:color="FFFF00" w:fill="auto"/>
          </w:tcPr>
          <w:p w14:paraId="7533BF9D" w14:textId="7044BC48" w:rsidR="001E41F3" w:rsidRPr="00410371" w:rsidRDefault="0057690F" w:rsidP="00E13F3D">
            <w:pPr>
              <w:pStyle w:val="CRCoverPage"/>
              <w:spacing w:after="0"/>
              <w:jc w:val="center"/>
              <w:rPr>
                <w:b/>
                <w:noProof/>
              </w:rPr>
            </w:pPr>
            <w:r>
              <w:rPr>
                <w:b/>
                <w:noProof/>
                <w:sz w:val="28"/>
              </w:rPr>
              <w:t>3</w:t>
            </w:r>
          </w:p>
        </w:tc>
        <w:tc>
          <w:tcPr>
            <w:tcW w:w="2410" w:type="dxa"/>
          </w:tcPr>
          <w:p w14:paraId="5D4AEAE9" w14:textId="77777777" w:rsidR="001E41F3" w:rsidRDefault="001E41F3" w:rsidP="0051580D">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1E22D6AC" w14:textId="3C4CBE96" w:rsidR="001E41F3" w:rsidRPr="00410371" w:rsidRDefault="00090F65">
            <w:pPr>
              <w:pStyle w:val="CRCoverPage"/>
              <w:spacing w:after="0"/>
              <w:jc w:val="center"/>
              <w:rPr>
                <w:noProof/>
                <w:sz w:val="28"/>
              </w:rPr>
            </w:pPr>
            <w:fldSimple w:instr=" DOCPROPERTY  Version  \* MERGEFORMAT ">
              <w:r w:rsidRPr="00090F65">
                <w:rPr>
                  <w:b/>
                  <w:noProof/>
                  <w:sz w:val="28"/>
                </w:rPr>
                <w:t>18.1</w:t>
              </w:r>
              <w:r w:rsidR="004604E0">
                <w:rPr>
                  <w:b/>
                  <w:noProof/>
                  <w:sz w:val="28"/>
                </w:rPr>
                <w:t>1</w:t>
              </w:r>
              <w:r w:rsidRPr="00090F65">
                <w:rPr>
                  <w:b/>
                  <w:noProof/>
                  <w:sz w:val="28"/>
                </w:rPr>
                <w:t>.</w:t>
              </w:r>
              <w:r w:rsidR="004604E0">
                <w:rPr>
                  <w:b/>
                  <w:noProof/>
                  <w:sz w:val="28"/>
                </w:rPr>
                <w:t>0</w:t>
              </w:r>
            </w:fldSimple>
          </w:p>
        </w:tc>
        <w:tc>
          <w:tcPr>
            <w:tcW w:w="143" w:type="dxa"/>
            <w:tcBorders>
              <w:right w:val="single" w:sz="4" w:space="0" w:color="auto"/>
            </w:tcBorders>
          </w:tcPr>
          <w:p w14:paraId="399238C9" w14:textId="77777777" w:rsidR="001E41F3" w:rsidRDefault="001E41F3">
            <w:pPr>
              <w:pStyle w:val="CRCoverPage"/>
              <w:spacing w:after="0"/>
              <w:rPr>
                <w:noProof/>
              </w:rPr>
            </w:pPr>
          </w:p>
        </w:tc>
      </w:tr>
      <w:tr w:rsidR="001E41F3" w14:paraId="7DC9F5A2" w14:textId="77777777" w:rsidTr="00547111">
        <w:tc>
          <w:tcPr>
            <w:tcW w:w="9641" w:type="dxa"/>
            <w:gridSpan w:val="9"/>
            <w:tcBorders>
              <w:left w:val="single" w:sz="4" w:space="0" w:color="auto"/>
              <w:right w:val="single" w:sz="4" w:space="0" w:color="auto"/>
            </w:tcBorders>
          </w:tcPr>
          <w:p w14:paraId="4883A7D2" w14:textId="77777777" w:rsidR="001E41F3" w:rsidRDefault="001E41F3">
            <w:pPr>
              <w:pStyle w:val="CRCoverPage"/>
              <w:spacing w:after="0"/>
              <w:rPr>
                <w:noProof/>
              </w:rPr>
            </w:pPr>
          </w:p>
        </w:tc>
      </w:tr>
      <w:tr w:rsidR="001E41F3" w14:paraId="266B4BDF" w14:textId="77777777" w:rsidTr="00547111">
        <w:tc>
          <w:tcPr>
            <w:tcW w:w="9641" w:type="dxa"/>
            <w:gridSpan w:val="9"/>
            <w:tcBorders>
              <w:top w:val="single" w:sz="4" w:space="0" w:color="auto"/>
            </w:tcBorders>
          </w:tcPr>
          <w:p w14:paraId="47E13998" w14:textId="5FE59775" w:rsidR="001E41F3" w:rsidRPr="00F25D98" w:rsidRDefault="001E41F3">
            <w:pPr>
              <w:pStyle w:val="CRCoverPage"/>
              <w:spacing w:after="0"/>
              <w:jc w:val="center"/>
              <w:rPr>
                <w:rFonts w:cs="Arial"/>
                <w:i/>
                <w:noProof/>
              </w:rPr>
            </w:pPr>
            <w:r w:rsidRPr="00F25D98">
              <w:rPr>
                <w:rFonts w:cs="Arial"/>
                <w:i/>
                <w:noProof/>
              </w:rPr>
              <w:t xml:space="preserve">For </w:t>
            </w:r>
            <w:hyperlink r:id="rId11"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sidR="0051580D">
              <w:rPr>
                <w:rFonts w:cs="Arial"/>
                <w:i/>
                <w:noProof/>
              </w:rPr>
              <w:t>: c</w:t>
            </w:r>
            <w:r w:rsidR="00F25D98" w:rsidRPr="00F25D98">
              <w:rPr>
                <w:rFonts w:cs="Arial"/>
                <w:i/>
                <w:noProof/>
              </w:rPr>
              <w:t xml:space="preserve">omprehensive instructions can be found at </w:t>
            </w:r>
            <w:r w:rsidR="001B7A65">
              <w:rPr>
                <w:rFonts w:cs="Arial"/>
                <w:i/>
                <w:noProof/>
              </w:rPr>
              <w:br/>
            </w:r>
            <w:hyperlink r:id="rId12" w:history="1">
              <w:r w:rsidR="00DE34CF">
                <w:rPr>
                  <w:rStyle w:val="Hyperlink"/>
                  <w:rFonts w:cs="Arial"/>
                  <w:i/>
                  <w:noProof/>
                </w:rPr>
                <w:t>http://www.3gpp.org/Change-Requests</w:t>
              </w:r>
            </w:hyperlink>
            <w:r w:rsidR="00F25D98" w:rsidRPr="00F25D98">
              <w:rPr>
                <w:rFonts w:cs="Arial"/>
                <w:i/>
                <w:noProof/>
              </w:rPr>
              <w:t>.</w:t>
            </w:r>
          </w:p>
        </w:tc>
      </w:tr>
      <w:tr w:rsidR="001E41F3" w14:paraId="296CF086" w14:textId="77777777" w:rsidTr="00547111">
        <w:tc>
          <w:tcPr>
            <w:tcW w:w="9641" w:type="dxa"/>
            <w:gridSpan w:val="9"/>
          </w:tcPr>
          <w:p w14:paraId="7D4A60B5" w14:textId="77777777" w:rsidR="001E41F3" w:rsidRDefault="001E41F3">
            <w:pPr>
              <w:pStyle w:val="CRCoverPage"/>
              <w:spacing w:after="0"/>
              <w:rPr>
                <w:noProof/>
                <w:sz w:val="8"/>
                <w:szCs w:val="8"/>
              </w:rPr>
            </w:pPr>
          </w:p>
        </w:tc>
      </w:tr>
    </w:tbl>
    <w:p w14:paraId="53540664" w14:textId="77777777" w:rsidR="001E41F3" w:rsidRDefault="001E41F3">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F25D98" w14:paraId="0EE45D52" w14:textId="77777777" w:rsidTr="00A7671C">
        <w:tc>
          <w:tcPr>
            <w:tcW w:w="2835" w:type="dxa"/>
          </w:tcPr>
          <w:p w14:paraId="59860FA1" w14:textId="77777777" w:rsidR="00F25D98" w:rsidRDefault="00F25D98" w:rsidP="001E41F3">
            <w:pPr>
              <w:pStyle w:val="CRCoverPage"/>
              <w:tabs>
                <w:tab w:val="right" w:pos="2751"/>
              </w:tabs>
              <w:spacing w:after="0"/>
              <w:rPr>
                <w:b/>
                <w:i/>
                <w:noProof/>
              </w:rPr>
            </w:pPr>
            <w:r>
              <w:rPr>
                <w:b/>
                <w:i/>
                <w:noProof/>
              </w:rPr>
              <w:t>Proposed change</w:t>
            </w:r>
            <w:r w:rsidR="00A7671C">
              <w:rPr>
                <w:b/>
                <w:i/>
                <w:noProof/>
              </w:rPr>
              <w:t xml:space="preserve"> </w:t>
            </w:r>
            <w:r>
              <w:rPr>
                <w:b/>
                <w:i/>
                <w:noProof/>
              </w:rPr>
              <w:t>affects:</w:t>
            </w:r>
          </w:p>
        </w:tc>
        <w:tc>
          <w:tcPr>
            <w:tcW w:w="1418" w:type="dxa"/>
          </w:tcPr>
          <w:p w14:paraId="07128383" w14:textId="77777777" w:rsidR="00F25D98" w:rsidRDefault="00F25D98" w:rsidP="001E41F3">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6C4BDAE8" w14:textId="77777777" w:rsidR="00F25D98" w:rsidRDefault="00F25D98" w:rsidP="001E41F3">
            <w:pPr>
              <w:pStyle w:val="CRCoverPage"/>
              <w:spacing w:after="0"/>
              <w:jc w:val="center"/>
              <w:rPr>
                <w:b/>
                <w:caps/>
                <w:noProof/>
              </w:rPr>
            </w:pPr>
          </w:p>
        </w:tc>
        <w:tc>
          <w:tcPr>
            <w:tcW w:w="709" w:type="dxa"/>
            <w:tcBorders>
              <w:left w:val="single" w:sz="4" w:space="0" w:color="auto"/>
            </w:tcBorders>
          </w:tcPr>
          <w:p w14:paraId="3519D777" w14:textId="77777777" w:rsidR="00F25D98" w:rsidRDefault="00F25D98" w:rsidP="001E41F3">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3B6BBA56" w14:textId="3037E007" w:rsidR="00F25D98" w:rsidRDefault="002B1657" w:rsidP="001E41F3">
            <w:pPr>
              <w:pStyle w:val="CRCoverPage"/>
              <w:spacing w:after="0"/>
              <w:jc w:val="center"/>
              <w:rPr>
                <w:b/>
                <w:caps/>
                <w:noProof/>
              </w:rPr>
            </w:pPr>
            <w:r>
              <w:rPr>
                <w:b/>
                <w:caps/>
                <w:noProof/>
              </w:rPr>
              <w:t>x</w:t>
            </w:r>
          </w:p>
        </w:tc>
        <w:tc>
          <w:tcPr>
            <w:tcW w:w="2126" w:type="dxa"/>
          </w:tcPr>
          <w:p w14:paraId="2ED8415F" w14:textId="77777777" w:rsidR="00F25D98" w:rsidRDefault="00F25D98" w:rsidP="001E41F3">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3950A1F8" w14:textId="77777777" w:rsidR="00F25D98" w:rsidRDefault="00F25D98" w:rsidP="001E41F3">
            <w:pPr>
              <w:pStyle w:val="CRCoverPage"/>
              <w:spacing w:after="0"/>
              <w:jc w:val="center"/>
              <w:rPr>
                <w:b/>
                <w:caps/>
                <w:noProof/>
              </w:rPr>
            </w:pPr>
          </w:p>
        </w:tc>
        <w:tc>
          <w:tcPr>
            <w:tcW w:w="1418" w:type="dxa"/>
            <w:tcBorders>
              <w:left w:val="nil"/>
            </w:tcBorders>
          </w:tcPr>
          <w:p w14:paraId="6562735E" w14:textId="77777777" w:rsidR="00F25D98" w:rsidRDefault="00F25D98" w:rsidP="001E41F3">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0CF0D9E8" w14:textId="6A9A4C39" w:rsidR="00F25D98" w:rsidRDefault="002B1657" w:rsidP="001E41F3">
            <w:pPr>
              <w:pStyle w:val="CRCoverPage"/>
              <w:spacing w:after="0"/>
              <w:jc w:val="center"/>
              <w:rPr>
                <w:b/>
                <w:bCs/>
                <w:caps/>
                <w:noProof/>
              </w:rPr>
            </w:pPr>
            <w:r>
              <w:rPr>
                <w:b/>
                <w:bCs/>
                <w:caps/>
                <w:noProof/>
              </w:rPr>
              <w:t>x</w:t>
            </w:r>
          </w:p>
        </w:tc>
      </w:tr>
    </w:tbl>
    <w:p w14:paraId="69DCC391" w14:textId="77777777" w:rsidR="001E41F3" w:rsidRDefault="001E41F3">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1E41F3" w14:paraId="31618834" w14:textId="77777777" w:rsidTr="00547111">
        <w:tc>
          <w:tcPr>
            <w:tcW w:w="9640" w:type="dxa"/>
            <w:gridSpan w:val="11"/>
          </w:tcPr>
          <w:p w14:paraId="55477508" w14:textId="77777777" w:rsidR="001E41F3" w:rsidRDefault="001E41F3">
            <w:pPr>
              <w:pStyle w:val="CRCoverPage"/>
              <w:spacing w:after="0"/>
              <w:rPr>
                <w:noProof/>
                <w:sz w:val="8"/>
                <w:szCs w:val="8"/>
              </w:rPr>
            </w:pPr>
          </w:p>
        </w:tc>
      </w:tr>
      <w:tr w:rsidR="001E41F3" w14:paraId="58300953" w14:textId="77777777" w:rsidTr="00547111">
        <w:tc>
          <w:tcPr>
            <w:tcW w:w="1843" w:type="dxa"/>
            <w:tcBorders>
              <w:top w:val="single" w:sz="4" w:space="0" w:color="auto"/>
              <w:left w:val="single" w:sz="4" w:space="0" w:color="auto"/>
            </w:tcBorders>
          </w:tcPr>
          <w:p w14:paraId="05B2F3A2" w14:textId="77777777" w:rsidR="001E41F3" w:rsidRDefault="001E41F3">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3D393EEE" w14:textId="5A3ACEEA" w:rsidR="001E41F3" w:rsidRDefault="00090F65">
            <w:pPr>
              <w:pStyle w:val="CRCoverPage"/>
              <w:spacing w:after="0"/>
              <w:ind w:left="100"/>
              <w:rPr>
                <w:noProof/>
              </w:rPr>
            </w:pPr>
            <w:fldSimple w:instr=" DOCPROPERTY  CrTitle  \* MERGEFORMAT ">
              <w:r>
                <w:t>Update to IVAS SDP parameters</w:t>
              </w:r>
            </w:fldSimple>
          </w:p>
        </w:tc>
      </w:tr>
      <w:tr w:rsidR="001E41F3" w14:paraId="05C08479" w14:textId="77777777" w:rsidTr="00547111">
        <w:tc>
          <w:tcPr>
            <w:tcW w:w="1843" w:type="dxa"/>
            <w:tcBorders>
              <w:left w:val="single" w:sz="4" w:space="0" w:color="auto"/>
            </w:tcBorders>
          </w:tcPr>
          <w:p w14:paraId="45E29F53"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22071BC1" w14:textId="77777777" w:rsidR="001E41F3" w:rsidRDefault="001E41F3">
            <w:pPr>
              <w:pStyle w:val="CRCoverPage"/>
              <w:spacing w:after="0"/>
              <w:rPr>
                <w:noProof/>
                <w:sz w:val="8"/>
                <w:szCs w:val="8"/>
              </w:rPr>
            </w:pPr>
          </w:p>
        </w:tc>
      </w:tr>
      <w:tr w:rsidR="001E41F3" w14:paraId="46D5D7C2" w14:textId="77777777" w:rsidTr="00547111">
        <w:tc>
          <w:tcPr>
            <w:tcW w:w="1843" w:type="dxa"/>
            <w:tcBorders>
              <w:left w:val="single" w:sz="4" w:space="0" w:color="auto"/>
            </w:tcBorders>
          </w:tcPr>
          <w:p w14:paraId="45A6C2C4" w14:textId="77777777" w:rsidR="001E41F3" w:rsidRDefault="001E41F3">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298AA482" w14:textId="7C860457" w:rsidR="001E41F3" w:rsidRDefault="00090F65">
            <w:pPr>
              <w:pStyle w:val="CRCoverPage"/>
              <w:spacing w:after="0"/>
              <w:ind w:left="100"/>
              <w:rPr>
                <w:noProof/>
              </w:rPr>
            </w:pPr>
            <w:fldSimple w:instr=" DOCPROPERTY  SourceIfWg  \* MERGEFORMAT ">
              <w:r>
                <w:rPr>
                  <w:noProof/>
                </w:rPr>
                <w:t>Ericsson</w:t>
              </w:r>
            </w:fldSimple>
            <w:r w:rsidR="001E15B3">
              <w:rPr>
                <w:noProof/>
              </w:rPr>
              <w:t xml:space="preserve"> LM</w:t>
            </w:r>
          </w:p>
        </w:tc>
      </w:tr>
      <w:tr w:rsidR="001E41F3" w14:paraId="4196B218" w14:textId="77777777" w:rsidTr="00547111">
        <w:tc>
          <w:tcPr>
            <w:tcW w:w="1843" w:type="dxa"/>
            <w:tcBorders>
              <w:left w:val="single" w:sz="4" w:space="0" w:color="auto"/>
            </w:tcBorders>
          </w:tcPr>
          <w:p w14:paraId="14C300BA" w14:textId="77777777" w:rsidR="001E41F3" w:rsidRDefault="001E41F3">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17FF8B7B" w14:textId="175E2B9A" w:rsidR="001E41F3" w:rsidRDefault="00090F65" w:rsidP="00547111">
            <w:pPr>
              <w:pStyle w:val="CRCoverPage"/>
              <w:spacing w:after="0"/>
              <w:ind w:left="100"/>
              <w:rPr>
                <w:noProof/>
              </w:rPr>
            </w:pPr>
            <w:fldSimple w:instr=" DOCPROPERTY  SourceIfTsg  \* MERGEFORMAT ">
              <w:r>
                <w:rPr>
                  <w:noProof/>
                </w:rPr>
                <w:t>S4</w:t>
              </w:r>
            </w:fldSimple>
          </w:p>
        </w:tc>
      </w:tr>
      <w:tr w:rsidR="001E41F3" w14:paraId="76303739" w14:textId="77777777" w:rsidTr="00547111">
        <w:tc>
          <w:tcPr>
            <w:tcW w:w="1843" w:type="dxa"/>
            <w:tcBorders>
              <w:left w:val="single" w:sz="4" w:space="0" w:color="auto"/>
            </w:tcBorders>
          </w:tcPr>
          <w:p w14:paraId="4D3B1657"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6ED4D65A" w14:textId="77777777" w:rsidR="001E41F3" w:rsidRDefault="001E41F3">
            <w:pPr>
              <w:pStyle w:val="CRCoverPage"/>
              <w:spacing w:after="0"/>
              <w:rPr>
                <w:noProof/>
                <w:sz w:val="8"/>
                <w:szCs w:val="8"/>
              </w:rPr>
            </w:pPr>
          </w:p>
        </w:tc>
      </w:tr>
      <w:tr w:rsidR="001E41F3" w14:paraId="50563E52" w14:textId="77777777" w:rsidTr="00547111">
        <w:tc>
          <w:tcPr>
            <w:tcW w:w="1843" w:type="dxa"/>
            <w:tcBorders>
              <w:left w:val="single" w:sz="4" w:space="0" w:color="auto"/>
            </w:tcBorders>
          </w:tcPr>
          <w:p w14:paraId="32C381B7" w14:textId="77777777" w:rsidR="001E41F3" w:rsidRDefault="001E41F3">
            <w:pPr>
              <w:pStyle w:val="CRCoverPage"/>
              <w:tabs>
                <w:tab w:val="right" w:pos="1759"/>
              </w:tabs>
              <w:spacing w:after="0"/>
              <w:rPr>
                <w:b/>
                <w:i/>
                <w:noProof/>
              </w:rPr>
            </w:pPr>
            <w:r>
              <w:rPr>
                <w:b/>
                <w:i/>
                <w:noProof/>
              </w:rPr>
              <w:t>Work item code</w:t>
            </w:r>
            <w:r w:rsidR="0051580D">
              <w:rPr>
                <w:b/>
                <w:i/>
                <w:noProof/>
              </w:rPr>
              <w:t>:</w:t>
            </w:r>
          </w:p>
        </w:tc>
        <w:tc>
          <w:tcPr>
            <w:tcW w:w="3686" w:type="dxa"/>
            <w:gridSpan w:val="5"/>
            <w:shd w:val="pct30" w:color="FFFF00" w:fill="auto"/>
          </w:tcPr>
          <w:p w14:paraId="115414A3" w14:textId="3DC1C776" w:rsidR="001E41F3" w:rsidRDefault="00090F65">
            <w:pPr>
              <w:pStyle w:val="CRCoverPage"/>
              <w:spacing w:after="0"/>
              <w:ind w:left="100"/>
              <w:rPr>
                <w:noProof/>
              </w:rPr>
            </w:pPr>
            <w:fldSimple w:instr=" DOCPROPERTY  RelatedWis  \* MERGEFORMAT ">
              <w:r>
                <w:rPr>
                  <w:noProof/>
                </w:rPr>
                <w:t>IVAS_Codec</w:t>
              </w:r>
            </w:fldSimple>
          </w:p>
        </w:tc>
        <w:tc>
          <w:tcPr>
            <w:tcW w:w="567" w:type="dxa"/>
            <w:tcBorders>
              <w:left w:val="nil"/>
            </w:tcBorders>
          </w:tcPr>
          <w:p w14:paraId="61A86BCF" w14:textId="77777777" w:rsidR="001E41F3" w:rsidRDefault="001E41F3">
            <w:pPr>
              <w:pStyle w:val="CRCoverPage"/>
              <w:spacing w:after="0"/>
              <w:ind w:right="100"/>
              <w:rPr>
                <w:noProof/>
              </w:rPr>
            </w:pPr>
          </w:p>
        </w:tc>
        <w:tc>
          <w:tcPr>
            <w:tcW w:w="1417" w:type="dxa"/>
            <w:gridSpan w:val="3"/>
            <w:tcBorders>
              <w:left w:val="nil"/>
            </w:tcBorders>
          </w:tcPr>
          <w:p w14:paraId="153CBFB1" w14:textId="77777777" w:rsidR="001E41F3" w:rsidRDefault="001E41F3">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56929475" w14:textId="3B95D4D7" w:rsidR="001E41F3" w:rsidRDefault="00972BC6">
            <w:pPr>
              <w:pStyle w:val="CRCoverPage"/>
              <w:spacing w:after="0"/>
              <w:ind w:left="100"/>
              <w:rPr>
                <w:noProof/>
              </w:rPr>
            </w:pPr>
            <w:fldSimple w:instr=" DOCPROPERTY  ResDate  \* MERGEFORMAT ">
              <w:r>
                <w:rPr>
                  <w:noProof/>
                </w:rPr>
                <w:t>2025-11-11</w:t>
              </w:r>
            </w:fldSimple>
          </w:p>
        </w:tc>
      </w:tr>
      <w:tr w:rsidR="001E41F3" w14:paraId="690C7843" w14:textId="77777777" w:rsidTr="00547111">
        <w:tc>
          <w:tcPr>
            <w:tcW w:w="1843" w:type="dxa"/>
            <w:tcBorders>
              <w:left w:val="single" w:sz="4" w:space="0" w:color="auto"/>
            </w:tcBorders>
          </w:tcPr>
          <w:p w14:paraId="17A1A642" w14:textId="77777777" w:rsidR="001E41F3" w:rsidRDefault="001E41F3">
            <w:pPr>
              <w:pStyle w:val="CRCoverPage"/>
              <w:spacing w:after="0"/>
              <w:rPr>
                <w:b/>
                <w:i/>
                <w:noProof/>
                <w:sz w:val="8"/>
                <w:szCs w:val="8"/>
              </w:rPr>
            </w:pPr>
          </w:p>
        </w:tc>
        <w:tc>
          <w:tcPr>
            <w:tcW w:w="1986" w:type="dxa"/>
            <w:gridSpan w:val="4"/>
          </w:tcPr>
          <w:p w14:paraId="2F73FCFB" w14:textId="77777777" w:rsidR="001E41F3" w:rsidRDefault="001E41F3">
            <w:pPr>
              <w:pStyle w:val="CRCoverPage"/>
              <w:spacing w:after="0"/>
              <w:rPr>
                <w:noProof/>
                <w:sz w:val="8"/>
                <w:szCs w:val="8"/>
              </w:rPr>
            </w:pPr>
          </w:p>
        </w:tc>
        <w:tc>
          <w:tcPr>
            <w:tcW w:w="2267" w:type="dxa"/>
            <w:gridSpan w:val="2"/>
          </w:tcPr>
          <w:p w14:paraId="0FBCFC35" w14:textId="77777777" w:rsidR="001E41F3" w:rsidRDefault="001E41F3">
            <w:pPr>
              <w:pStyle w:val="CRCoverPage"/>
              <w:spacing w:after="0"/>
              <w:rPr>
                <w:noProof/>
                <w:sz w:val="8"/>
                <w:szCs w:val="8"/>
              </w:rPr>
            </w:pPr>
          </w:p>
        </w:tc>
        <w:tc>
          <w:tcPr>
            <w:tcW w:w="1417" w:type="dxa"/>
            <w:gridSpan w:val="3"/>
          </w:tcPr>
          <w:p w14:paraId="60243A9E" w14:textId="77777777" w:rsidR="001E41F3" w:rsidRDefault="001E41F3">
            <w:pPr>
              <w:pStyle w:val="CRCoverPage"/>
              <w:spacing w:after="0"/>
              <w:rPr>
                <w:noProof/>
                <w:sz w:val="8"/>
                <w:szCs w:val="8"/>
              </w:rPr>
            </w:pPr>
          </w:p>
        </w:tc>
        <w:tc>
          <w:tcPr>
            <w:tcW w:w="2127" w:type="dxa"/>
            <w:tcBorders>
              <w:right w:val="single" w:sz="4" w:space="0" w:color="auto"/>
            </w:tcBorders>
          </w:tcPr>
          <w:p w14:paraId="68E9B688" w14:textId="77777777" w:rsidR="001E41F3" w:rsidRDefault="001E41F3">
            <w:pPr>
              <w:pStyle w:val="CRCoverPage"/>
              <w:spacing w:after="0"/>
              <w:rPr>
                <w:noProof/>
                <w:sz w:val="8"/>
                <w:szCs w:val="8"/>
              </w:rPr>
            </w:pPr>
          </w:p>
        </w:tc>
      </w:tr>
      <w:tr w:rsidR="001E41F3" w14:paraId="13D4AF59" w14:textId="77777777" w:rsidTr="00547111">
        <w:trPr>
          <w:cantSplit/>
        </w:trPr>
        <w:tc>
          <w:tcPr>
            <w:tcW w:w="1843" w:type="dxa"/>
            <w:tcBorders>
              <w:left w:val="single" w:sz="4" w:space="0" w:color="auto"/>
            </w:tcBorders>
          </w:tcPr>
          <w:p w14:paraId="1E6EA205" w14:textId="77777777" w:rsidR="001E41F3" w:rsidRDefault="001E41F3">
            <w:pPr>
              <w:pStyle w:val="CRCoverPage"/>
              <w:tabs>
                <w:tab w:val="right" w:pos="1759"/>
              </w:tabs>
              <w:spacing w:after="0"/>
              <w:rPr>
                <w:b/>
                <w:i/>
                <w:noProof/>
              </w:rPr>
            </w:pPr>
            <w:r>
              <w:rPr>
                <w:b/>
                <w:i/>
                <w:noProof/>
              </w:rPr>
              <w:t>Category:</w:t>
            </w:r>
          </w:p>
        </w:tc>
        <w:tc>
          <w:tcPr>
            <w:tcW w:w="851" w:type="dxa"/>
            <w:shd w:val="pct30" w:color="FFFF00" w:fill="auto"/>
          </w:tcPr>
          <w:p w14:paraId="154A6113" w14:textId="1F4ECD75" w:rsidR="001E41F3" w:rsidRDefault="00090F65" w:rsidP="00D24991">
            <w:pPr>
              <w:pStyle w:val="CRCoverPage"/>
              <w:spacing w:after="0"/>
              <w:ind w:left="100" w:right="-609"/>
              <w:rPr>
                <w:b/>
                <w:noProof/>
              </w:rPr>
            </w:pPr>
            <w:fldSimple w:instr=" DOCPROPERTY  Cat  \* MERGEFORMAT ">
              <w:r w:rsidRPr="00090F65">
                <w:rPr>
                  <w:b/>
                  <w:noProof/>
                </w:rPr>
                <w:t>F</w:t>
              </w:r>
            </w:fldSimple>
          </w:p>
        </w:tc>
        <w:tc>
          <w:tcPr>
            <w:tcW w:w="3402" w:type="dxa"/>
            <w:gridSpan w:val="5"/>
            <w:tcBorders>
              <w:left w:val="nil"/>
            </w:tcBorders>
          </w:tcPr>
          <w:p w14:paraId="617AE5C6" w14:textId="77777777" w:rsidR="001E41F3" w:rsidRDefault="001E41F3">
            <w:pPr>
              <w:pStyle w:val="CRCoverPage"/>
              <w:spacing w:after="0"/>
              <w:rPr>
                <w:noProof/>
              </w:rPr>
            </w:pPr>
          </w:p>
        </w:tc>
        <w:tc>
          <w:tcPr>
            <w:tcW w:w="1417" w:type="dxa"/>
            <w:gridSpan w:val="3"/>
            <w:tcBorders>
              <w:left w:val="nil"/>
            </w:tcBorders>
          </w:tcPr>
          <w:p w14:paraId="42CDCEE5" w14:textId="77777777" w:rsidR="001E41F3" w:rsidRDefault="001E41F3">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6C870B98" w14:textId="10052E80" w:rsidR="001E41F3" w:rsidRDefault="00245478">
            <w:pPr>
              <w:pStyle w:val="CRCoverPage"/>
              <w:spacing w:after="0"/>
              <w:ind w:left="100"/>
              <w:rPr>
                <w:noProof/>
              </w:rPr>
            </w:pPr>
            <w:r>
              <w:t>Rel-</w:t>
            </w:r>
            <w:fldSimple w:instr=" DOCPROPERTY  Release  \* MERGEFORMAT ">
              <w:r w:rsidR="00090F65">
                <w:rPr>
                  <w:noProof/>
                </w:rPr>
                <w:t>18</w:t>
              </w:r>
            </w:fldSimple>
          </w:p>
        </w:tc>
      </w:tr>
      <w:tr w:rsidR="001E41F3" w14:paraId="30122F0C" w14:textId="77777777" w:rsidTr="00547111">
        <w:tc>
          <w:tcPr>
            <w:tcW w:w="1843" w:type="dxa"/>
            <w:tcBorders>
              <w:left w:val="single" w:sz="4" w:space="0" w:color="auto"/>
              <w:bottom w:val="single" w:sz="4" w:space="0" w:color="auto"/>
            </w:tcBorders>
          </w:tcPr>
          <w:p w14:paraId="615796D0" w14:textId="77777777" w:rsidR="001E41F3" w:rsidRDefault="001E41F3">
            <w:pPr>
              <w:pStyle w:val="CRCoverPage"/>
              <w:spacing w:after="0"/>
              <w:rPr>
                <w:b/>
                <w:i/>
                <w:noProof/>
              </w:rPr>
            </w:pPr>
          </w:p>
        </w:tc>
        <w:tc>
          <w:tcPr>
            <w:tcW w:w="4677" w:type="dxa"/>
            <w:gridSpan w:val="8"/>
            <w:tcBorders>
              <w:bottom w:val="single" w:sz="4" w:space="0" w:color="auto"/>
            </w:tcBorders>
          </w:tcPr>
          <w:p w14:paraId="78418D37" w14:textId="77777777" w:rsidR="001E41F3" w:rsidRDefault="001E41F3">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w:t>
            </w:r>
            <w:r w:rsidR="00DE34CF">
              <w:rPr>
                <w:i/>
                <w:noProof/>
                <w:sz w:val="18"/>
              </w:rPr>
              <w:t xml:space="preserve">mirror </w:t>
            </w:r>
            <w:r>
              <w:rPr>
                <w:i/>
                <w:noProof/>
                <w:sz w:val="18"/>
              </w:rPr>
              <w:t>correspond</w:t>
            </w:r>
            <w:r w:rsidR="00DE34CF">
              <w:rPr>
                <w:i/>
                <w:noProof/>
                <w:sz w:val="18"/>
              </w:rPr>
              <w:t xml:space="preserve">ing </w:t>
            </w:r>
            <w:r>
              <w:rPr>
                <w:i/>
                <w:noProof/>
                <w:sz w:val="18"/>
              </w:rPr>
              <w:t xml:space="preserve">to a </w:t>
            </w:r>
            <w:r w:rsidR="00DE34CF">
              <w:rPr>
                <w:i/>
                <w:noProof/>
                <w:sz w:val="18"/>
              </w:rPr>
              <w:t xml:space="preserve">change </w:t>
            </w:r>
            <w:r>
              <w:rPr>
                <w:i/>
                <w:noProof/>
                <w:sz w:val="18"/>
              </w:rPr>
              <w:t xml:space="preserve">in an earlier </w:t>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Pr>
                <w:i/>
                <w:noProof/>
                <w:sz w:val="18"/>
              </w:rPr>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05D36727" w14:textId="14F2146A" w:rsidR="001E41F3" w:rsidRDefault="001E41F3">
            <w:pPr>
              <w:pStyle w:val="CRCoverPage"/>
              <w:rPr>
                <w:noProof/>
              </w:rPr>
            </w:pPr>
            <w:r>
              <w:rPr>
                <w:noProof/>
                <w:sz w:val="18"/>
              </w:rPr>
              <w:t>Detailed explanations of the above categories can</w:t>
            </w:r>
            <w:r>
              <w:rPr>
                <w:noProof/>
                <w:sz w:val="18"/>
              </w:rPr>
              <w:br/>
              <w:t xml:space="preserve">be found in 3GPP </w:t>
            </w:r>
            <w:hyperlink r:id="rId13"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1A28F380" w14:textId="2B8F7B7C" w:rsidR="000C038A" w:rsidRPr="007C2097" w:rsidRDefault="001E41F3" w:rsidP="00BD6BB8">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sidR="007C2097">
              <w:rPr>
                <w:i/>
                <w:noProof/>
                <w:sz w:val="18"/>
              </w:rPr>
              <w:br/>
              <w:t>Rel-9</w:t>
            </w:r>
            <w:r w:rsidR="007C2097">
              <w:rPr>
                <w:i/>
                <w:noProof/>
                <w:sz w:val="18"/>
              </w:rPr>
              <w:tab/>
              <w:t>(Release 9)</w:t>
            </w:r>
            <w:r w:rsidR="009777D9">
              <w:rPr>
                <w:i/>
                <w:noProof/>
                <w:sz w:val="18"/>
              </w:rPr>
              <w:br/>
              <w:t>Rel-10</w:t>
            </w:r>
            <w:r w:rsidR="009777D9">
              <w:rPr>
                <w:i/>
                <w:noProof/>
                <w:sz w:val="18"/>
              </w:rPr>
              <w:tab/>
              <w:t>(Release 10)</w:t>
            </w:r>
            <w:r w:rsidR="000C038A">
              <w:rPr>
                <w:i/>
                <w:noProof/>
                <w:sz w:val="18"/>
              </w:rPr>
              <w:br/>
              <w:t>Rel-11</w:t>
            </w:r>
            <w:r w:rsidR="000C038A">
              <w:rPr>
                <w:i/>
                <w:noProof/>
                <w:sz w:val="18"/>
              </w:rPr>
              <w:tab/>
              <w:t>(Release 11)</w:t>
            </w:r>
            <w:r w:rsidR="000C038A">
              <w:rPr>
                <w:i/>
                <w:noProof/>
                <w:sz w:val="18"/>
              </w:rPr>
              <w:br/>
            </w:r>
            <w:r w:rsidR="002E472E">
              <w:rPr>
                <w:i/>
                <w:noProof/>
                <w:sz w:val="18"/>
              </w:rPr>
              <w:t>…</w:t>
            </w:r>
            <w:r w:rsidR="0051580D">
              <w:rPr>
                <w:i/>
                <w:noProof/>
                <w:sz w:val="18"/>
              </w:rPr>
              <w:br/>
            </w:r>
            <w:r w:rsidR="00E34898">
              <w:rPr>
                <w:i/>
                <w:noProof/>
                <w:sz w:val="18"/>
              </w:rPr>
              <w:t>Rel-16</w:t>
            </w:r>
            <w:r w:rsidR="00E34898">
              <w:rPr>
                <w:i/>
                <w:noProof/>
                <w:sz w:val="18"/>
              </w:rPr>
              <w:tab/>
              <w:t>(Release 16)</w:t>
            </w:r>
            <w:r w:rsidR="002E472E">
              <w:rPr>
                <w:i/>
                <w:noProof/>
                <w:sz w:val="18"/>
              </w:rPr>
              <w:br/>
              <w:t>Rel-17</w:t>
            </w:r>
            <w:r w:rsidR="002E472E">
              <w:rPr>
                <w:i/>
                <w:noProof/>
                <w:sz w:val="18"/>
              </w:rPr>
              <w:tab/>
              <w:t>(Release 17)</w:t>
            </w:r>
            <w:r w:rsidR="002E472E">
              <w:rPr>
                <w:i/>
                <w:noProof/>
                <w:sz w:val="18"/>
              </w:rPr>
              <w:br/>
              <w:t>Rel-18</w:t>
            </w:r>
            <w:r w:rsidR="002E472E">
              <w:rPr>
                <w:i/>
                <w:noProof/>
                <w:sz w:val="18"/>
              </w:rPr>
              <w:tab/>
              <w:t>(Release 18)</w:t>
            </w:r>
            <w:r w:rsidR="00C870F6">
              <w:rPr>
                <w:i/>
                <w:noProof/>
                <w:sz w:val="18"/>
              </w:rPr>
              <w:br/>
              <w:t>Rel-19</w:t>
            </w:r>
            <w:r w:rsidR="00653DE4">
              <w:rPr>
                <w:i/>
                <w:noProof/>
                <w:sz w:val="18"/>
              </w:rPr>
              <w:tab/>
              <w:t>(Release 19)</w:t>
            </w:r>
          </w:p>
        </w:tc>
      </w:tr>
      <w:tr w:rsidR="001E41F3" w14:paraId="7FBEB8E7" w14:textId="77777777" w:rsidTr="00547111">
        <w:tc>
          <w:tcPr>
            <w:tcW w:w="1843" w:type="dxa"/>
          </w:tcPr>
          <w:p w14:paraId="44A3A604" w14:textId="77777777" w:rsidR="001E41F3" w:rsidRDefault="001E41F3">
            <w:pPr>
              <w:pStyle w:val="CRCoverPage"/>
              <w:spacing w:after="0"/>
              <w:rPr>
                <w:b/>
                <w:i/>
                <w:noProof/>
                <w:sz w:val="8"/>
                <w:szCs w:val="8"/>
              </w:rPr>
            </w:pPr>
          </w:p>
        </w:tc>
        <w:tc>
          <w:tcPr>
            <w:tcW w:w="7797" w:type="dxa"/>
            <w:gridSpan w:val="10"/>
          </w:tcPr>
          <w:p w14:paraId="5524CC4E" w14:textId="77777777" w:rsidR="001E41F3" w:rsidRDefault="001E41F3">
            <w:pPr>
              <w:pStyle w:val="CRCoverPage"/>
              <w:spacing w:after="0"/>
              <w:rPr>
                <w:noProof/>
                <w:sz w:val="8"/>
                <w:szCs w:val="8"/>
              </w:rPr>
            </w:pPr>
          </w:p>
        </w:tc>
      </w:tr>
      <w:tr w:rsidR="001E41F3" w14:paraId="1256F52C" w14:textId="77777777" w:rsidTr="00547111">
        <w:tc>
          <w:tcPr>
            <w:tcW w:w="2694" w:type="dxa"/>
            <w:gridSpan w:val="2"/>
            <w:tcBorders>
              <w:top w:val="single" w:sz="4" w:space="0" w:color="auto"/>
              <w:left w:val="single" w:sz="4" w:space="0" w:color="auto"/>
            </w:tcBorders>
          </w:tcPr>
          <w:p w14:paraId="52C87DB0" w14:textId="77777777" w:rsidR="001E41F3" w:rsidRDefault="001E41F3">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708AA7DE" w14:textId="780B0682" w:rsidR="001E41F3" w:rsidRDefault="00B93F1A">
            <w:pPr>
              <w:pStyle w:val="CRCoverPage"/>
              <w:spacing w:after="0"/>
              <w:ind w:left="100"/>
              <w:rPr>
                <w:noProof/>
              </w:rPr>
            </w:pPr>
            <w:r>
              <w:rPr>
                <w:noProof/>
              </w:rPr>
              <w:t>IVAS SDP parameter</w:t>
            </w:r>
            <w:r w:rsidR="002236BD">
              <w:rPr>
                <w:noProof/>
              </w:rPr>
              <w:t>s have</w:t>
            </w:r>
            <w:r>
              <w:rPr>
                <w:noProof/>
              </w:rPr>
              <w:t xml:space="preserve"> been updated</w:t>
            </w:r>
          </w:p>
        </w:tc>
      </w:tr>
      <w:tr w:rsidR="001E41F3" w14:paraId="4CA74D09" w14:textId="77777777" w:rsidTr="00547111">
        <w:tc>
          <w:tcPr>
            <w:tcW w:w="2694" w:type="dxa"/>
            <w:gridSpan w:val="2"/>
            <w:tcBorders>
              <w:left w:val="single" w:sz="4" w:space="0" w:color="auto"/>
            </w:tcBorders>
          </w:tcPr>
          <w:p w14:paraId="2D0866D6"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365DEF04" w14:textId="77777777" w:rsidR="001E41F3" w:rsidRDefault="001E41F3">
            <w:pPr>
              <w:pStyle w:val="CRCoverPage"/>
              <w:spacing w:after="0"/>
              <w:rPr>
                <w:noProof/>
                <w:sz w:val="8"/>
                <w:szCs w:val="8"/>
              </w:rPr>
            </w:pPr>
          </w:p>
        </w:tc>
      </w:tr>
      <w:tr w:rsidR="001E41F3" w14:paraId="21016551" w14:textId="77777777" w:rsidTr="00547111">
        <w:tc>
          <w:tcPr>
            <w:tcW w:w="2694" w:type="dxa"/>
            <w:gridSpan w:val="2"/>
            <w:tcBorders>
              <w:left w:val="single" w:sz="4" w:space="0" w:color="auto"/>
            </w:tcBorders>
          </w:tcPr>
          <w:p w14:paraId="49433147" w14:textId="77777777" w:rsidR="001E41F3" w:rsidRDefault="001E41F3">
            <w:pPr>
              <w:pStyle w:val="CRCoverPage"/>
              <w:tabs>
                <w:tab w:val="right" w:pos="2184"/>
              </w:tabs>
              <w:spacing w:after="0"/>
              <w:rPr>
                <w:b/>
                <w:i/>
                <w:noProof/>
              </w:rPr>
            </w:pPr>
            <w:r>
              <w:rPr>
                <w:b/>
                <w:i/>
                <w:noProof/>
              </w:rPr>
              <w:t>Summary of change</w:t>
            </w:r>
            <w:r w:rsidR="0051580D">
              <w:rPr>
                <w:b/>
                <w:i/>
                <w:noProof/>
              </w:rPr>
              <w:t>:</w:t>
            </w:r>
          </w:p>
        </w:tc>
        <w:tc>
          <w:tcPr>
            <w:tcW w:w="6946" w:type="dxa"/>
            <w:gridSpan w:val="9"/>
            <w:tcBorders>
              <w:right w:val="single" w:sz="4" w:space="0" w:color="auto"/>
            </w:tcBorders>
            <w:shd w:val="pct30" w:color="FFFF00" w:fill="auto"/>
          </w:tcPr>
          <w:p w14:paraId="5CBF0CAC" w14:textId="77777777" w:rsidR="00C22962" w:rsidRDefault="00B93F1A" w:rsidP="006A7EEB">
            <w:pPr>
              <w:pStyle w:val="CRCoverPage"/>
              <w:spacing w:after="0"/>
              <w:ind w:left="100"/>
              <w:rPr>
                <w:noProof/>
              </w:rPr>
            </w:pPr>
            <w:r>
              <w:rPr>
                <w:noProof/>
              </w:rPr>
              <w:t>SDP parameter</w:t>
            </w:r>
            <w:r w:rsidR="002236BD">
              <w:rPr>
                <w:noProof/>
              </w:rPr>
              <w:t>s</w:t>
            </w:r>
            <w:r>
              <w:rPr>
                <w:noProof/>
              </w:rPr>
              <w:t xml:space="preserve"> </w:t>
            </w:r>
            <w:r w:rsidR="002236BD">
              <w:rPr>
                <w:noProof/>
              </w:rPr>
              <w:t>for IVAS</w:t>
            </w:r>
            <w:r>
              <w:rPr>
                <w:noProof/>
              </w:rPr>
              <w:t xml:space="preserve"> are </w:t>
            </w:r>
            <w:r w:rsidR="008D7B1D">
              <w:rPr>
                <w:noProof/>
              </w:rPr>
              <w:t>renamed and new are added to</w:t>
            </w:r>
            <w:r w:rsidR="003811C3">
              <w:rPr>
                <w:noProof/>
              </w:rPr>
              <w:t xml:space="preserve"> align with </w:t>
            </w:r>
            <w:r w:rsidR="00DA0832">
              <w:rPr>
                <w:noProof/>
              </w:rPr>
              <w:t xml:space="preserve">the updated </w:t>
            </w:r>
            <w:r w:rsidR="003811C3">
              <w:rPr>
                <w:noProof/>
              </w:rPr>
              <w:t>RTP payload format in TS 26.253</w:t>
            </w:r>
            <w:r w:rsidR="005973DA">
              <w:rPr>
                <w:noProof/>
              </w:rPr>
              <w:t>.</w:t>
            </w:r>
          </w:p>
          <w:p w14:paraId="31C656EC" w14:textId="254D09D8" w:rsidR="00486D2C" w:rsidRDefault="00486D2C" w:rsidP="006A7EEB">
            <w:pPr>
              <w:pStyle w:val="CRCoverPage"/>
              <w:spacing w:after="0"/>
              <w:ind w:left="100"/>
              <w:rPr>
                <w:noProof/>
              </w:rPr>
            </w:pPr>
            <w:r>
              <w:rPr>
                <w:noProof/>
              </w:rPr>
              <w:t>An editorial correction is also included.</w:t>
            </w:r>
          </w:p>
        </w:tc>
      </w:tr>
      <w:tr w:rsidR="001E41F3" w14:paraId="1F886379" w14:textId="77777777" w:rsidTr="00547111">
        <w:tc>
          <w:tcPr>
            <w:tcW w:w="2694" w:type="dxa"/>
            <w:gridSpan w:val="2"/>
            <w:tcBorders>
              <w:left w:val="single" w:sz="4" w:space="0" w:color="auto"/>
            </w:tcBorders>
          </w:tcPr>
          <w:p w14:paraId="4D989623"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71C4A204" w14:textId="77777777" w:rsidR="001E41F3" w:rsidRDefault="001E41F3">
            <w:pPr>
              <w:pStyle w:val="CRCoverPage"/>
              <w:spacing w:after="0"/>
              <w:rPr>
                <w:noProof/>
                <w:sz w:val="8"/>
                <w:szCs w:val="8"/>
              </w:rPr>
            </w:pPr>
          </w:p>
        </w:tc>
      </w:tr>
      <w:tr w:rsidR="001E41F3" w14:paraId="678D7BF9" w14:textId="77777777" w:rsidTr="00547111">
        <w:tc>
          <w:tcPr>
            <w:tcW w:w="2694" w:type="dxa"/>
            <w:gridSpan w:val="2"/>
            <w:tcBorders>
              <w:left w:val="single" w:sz="4" w:space="0" w:color="auto"/>
              <w:bottom w:val="single" w:sz="4" w:space="0" w:color="auto"/>
            </w:tcBorders>
          </w:tcPr>
          <w:p w14:paraId="4E5CE1B6" w14:textId="77777777" w:rsidR="001E41F3" w:rsidRDefault="001E41F3">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5C4BEB44" w14:textId="017F82F7" w:rsidR="001E41F3" w:rsidRDefault="00B93F1A">
            <w:pPr>
              <w:pStyle w:val="CRCoverPage"/>
              <w:spacing w:after="0"/>
              <w:ind w:left="100"/>
              <w:rPr>
                <w:noProof/>
              </w:rPr>
            </w:pPr>
            <w:r>
              <w:rPr>
                <w:noProof/>
              </w:rPr>
              <w:t>Risk for incompatible implementations</w:t>
            </w:r>
            <w:r w:rsidR="00C02390">
              <w:rPr>
                <w:noProof/>
              </w:rPr>
              <w:t xml:space="preserve"> resulting in fallback to a non-immersive codec</w:t>
            </w:r>
          </w:p>
        </w:tc>
      </w:tr>
      <w:tr w:rsidR="001E41F3" w14:paraId="034AF533" w14:textId="77777777" w:rsidTr="00547111">
        <w:tc>
          <w:tcPr>
            <w:tcW w:w="2694" w:type="dxa"/>
            <w:gridSpan w:val="2"/>
          </w:tcPr>
          <w:p w14:paraId="39D9EB5B" w14:textId="77777777" w:rsidR="001E41F3" w:rsidRDefault="001E41F3">
            <w:pPr>
              <w:pStyle w:val="CRCoverPage"/>
              <w:spacing w:after="0"/>
              <w:rPr>
                <w:b/>
                <w:i/>
                <w:noProof/>
                <w:sz w:val="8"/>
                <w:szCs w:val="8"/>
              </w:rPr>
            </w:pPr>
          </w:p>
        </w:tc>
        <w:tc>
          <w:tcPr>
            <w:tcW w:w="6946" w:type="dxa"/>
            <w:gridSpan w:val="9"/>
          </w:tcPr>
          <w:p w14:paraId="7826CB1C" w14:textId="77777777" w:rsidR="001E41F3" w:rsidRDefault="001E41F3">
            <w:pPr>
              <w:pStyle w:val="CRCoverPage"/>
              <w:spacing w:after="0"/>
              <w:rPr>
                <w:noProof/>
                <w:sz w:val="8"/>
                <w:szCs w:val="8"/>
              </w:rPr>
            </w:pPr>
          </w:p>
        </w:tc>
      </w:tr>
      <w:tr w:rsidR="001E41F3" w14:paraId="6A17D7AC" w14:textId="77777777" w:rsidTr="00547111">
        <w:tc>
          <w:tcPr>
            <w:tcW w:w="2694" w:type="dxa"/>
            <w:gridSpan w:val="2"/>
            <w:tcBorders>
              <w:top w:val="single" w:sz="4" w:space="0" w:color="auto"/>
              <w:left w:val="single" w:sz="4" w:space="0" w:color="auto"/>
            </w:tcBorders>
          </w:tcPr>
          <w:p w14:paraId="6DAD5B19" w14:textId="77777777" w:rsidR="001E41F3" w:rsidRDefault="001E41F3">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2E8CC96B" w14:textId="090505A2" w:rsidR="001E41F3" w:rsidRDefault="00FD3901">
            <w:pPr>
              <w:pStyle w:val="CRCoverPage"/>
              <w:spacing w:after="0"/>
              <w:ind w:left="100"/>
              <w:rPr>
                <w:noProof/>
              </w:rPr>
            </w:pPr>
            <w:r>
              <w:rPr>
                <w:noProof/>
              </w:rPr>
              <w:t xml:space="preserve">5.2.1.1, </w:t>
            </w:r>
            <w:r w:rsidR="00774DBB">
              <w:rPr>
                <w:noProof/>
              </w:rPr>
              <w:t>6.2.2.2</w:t>
            </w:r>
          </w:p>
        </w:tc>
      </w:tr>
      <w:tr w:rsidR="001E41F3" w14:paraId="56E1E6C3" w14:textId="77777777" w:rsidTr="00547111">
        <w:tc>
          <w:tcPr>
            <w:tcW w:w="2694" w:type="dxa"/>
            <w:gridSpan w:val="2"/>
            <w:tcBorders>
              <w:left w:val="single" w:sz="4" w:space="0" w:color="auto"/>
            </w:tcBorders>
          </w:tcPr>
          <w:p w14:paraId="2FB9DE77"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0898542D" w14:textId="77777777" w:rsidR="001E41F3" w:rsidRDefault="001E41F3">
            <w:pPr>
              <w:pStyle w:val="CRCoverPage"/>
              <w:spacing w:after="0"/>
              <w:rPr>
                <w:noProof/>
                <w:sz w:val="8"/>
                <w:szCs w:val="8"/>
              </w:rPr>
            </w:pPr>
          </w:p>
        </w:tc>
      </w:tr>
      <w:tr w:rsidR="001E41F3" w14:paraId="76F95A8B" w14:textId="77777777" w:rsidTr="00547111">
        <w:tc>
          <w:tcPr>
            <w:tcW w:w="2694" w:type="dxa"/>
            <w:gridSpan w:val="2"/>
            <w:tcBorders>
              <w:left w:val="single" w:sz="4" w:space="0" w:color="auto"/>
            </w:tcBorders>
          </w:tcPr>
          <w:p w14:paraId="335EAB52" w14:textId="77777777" w:rsidR="001E41F3" w:rsidRDefault="001E41F3">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51DF3285" w14:textId="77777777" w:rsidR="001E41F3" w:rsidRDefault="001E41F3">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7AA1E7F6" w14:textId="77777777" w:rsidR="001E41F3" w:rsidRDefault="001E41F3">
            <w:pPr>
              <w:pStyle w:val="CRCoverPage"/>
              <w:spacing w:after="0"/>
              <w:jc w:val="center"/>
              <w:rPr>
                <w:b/>
                <w:caps/>
                <w:noProof/>
              </w:rPr>
            </w:pPr>
            <w:r>
              <w:rPr>
                <w:b/>
                <w:caps/>
                <w:noProof/>
              </w:rPr>
              <w:t>N</w:t>
            </w:r>
          </w:p>
        </w:tc>
        <w:tc>
          <w:tcPr>
            <w:tcW w:w="2977" w:type="dxa"/>
            <w:gridSpan w:val="4"/>
          </w:tcPr>
          <w:p w14:paraId="304CCBCB" w14:textId="77777777" w:rsidR="001E41F3" w:rsidRDefault="001E41F3">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0D32F54E" w14:textId="77777777" w:rsidR="001E41F3" w:rsidRDefault="001E41F3">
            <w:pPr>
              <w:pStyle w:val="CRCoverPage"/>
              <w:spacing w:after="0"/>
              <w:ind w:left="99"/>
              <w:rPr>
                <w:noProof/>
              </w:rPr>
            </w:pPr>
          </w:p>
        </w:tc>
      </w:tr>
      <w:tr w:rsidR="001E41F3" w14:paraId="34ACE2EB" w14:textId="77777777" w:rsidTr="00547111">
        <w:tc>
          <w:tcPr>
            <w:tcW w:w="2694" w:type="dxa"/>
            <w:gridSpan w:val="2"/>
            <w:tcBorders>
              <w:left w:val="single" w:sz="4" w:space="0" w:color="auto"/>
            </w:tcBorders>
          </w:tcPr>
          <w:p w14:paraId="571382F3" w14:textId="77777777" w:rsidR="001E41F3" w:rsidRDefault="001E41F3">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2293993E" w14:textId="7DE1AD6C" w:rsidR="001E41F3" w:rsidRDefault="00607303">
            <w:pPr>
              <w:pStyle w:val="CRCoverPage"/>
              <w:spacing w:after="0"/>
              <w:jc w:val="center"/>
              <w:rPr>
                <w:b/>
                <w:caps/>
                <w:noProof/>
              </w:rPr>
            </w:pPr>
            <w:r>
              <w:rPr>
                <w:b/>
                <w:caps/>
                <w:noProof/>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36AA7C2" w14:textId="55C70D28" w:rsidR="001E41F3" w:rsidRDefault="001E41F3">
            <w:pPr>
              <w:pStyle w:val="CRCoverPage"/>
              <w:spacing w:after="0"/>
              <w:jc w:val="center"/>
              <w:rPr>
                <w:b/>
                <w:caps/>
                <w:noProof/>
              </w:rPr>
            </w:pPr>
          </w:p>
        </w:tc>
        <w:tc>
          <w:tcPr>
            <w:tcW w:w="2977" w:type="dxa"/>
            <w:gridSpan w:val="4"/>
          </w:tcPr>
          <w:p w14:paraId="7DB274D8" w14:textId="77777777" w:rsidR="001E41F3" w:rsidRDefault="001E41F3">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42398B96" w14:textId="25B1EFF2" w:rsidR="001E41F3" w:rsidRDefault="00607303">
            <w:pPr>
              <w:pStyle w:val="CRCoverPage"/>
              <w:spacing w:after="0"/>
              <w:ind w:left="99"/>
              <w:rPr>
                <w:noProof/>
              </w:rPr>
            </w:pPr>
            <w:r>
              <w:rPr>
                <w:noProof/>
              </w:rPr>
              <w:t>TS 26.253 CR 0016</w:t>
            </w:r>
            <w:r w:rsidR="00145D43">
              <w:rPr>
                <w:noProof/>
              </w:rPr>
              <w:t xml:space="preserve"> </w:t>
            </w:r>
          </w:p>
        </w:tc>
      </w:tr>
      <w:tr w:rsidR="001E41F3" w14:paraId="446DDBAC" w14:textId="77777777" w:rsidTr="00547111">
        <w:tc>
          <w:tcPr>
            <w:tcW w:w="2694" w:type="dxa"/>
            <w:gridSpan w:val="2"/>
            <w:tcBorders>
              <w:left w:val="single" w:sz="4" w:space="0" w:color="auto"/>
            </w:tcBorders>
          </w:tcPr>
          <w:p w14:paraId="678A1AA6" w14:textId="77777777" w:rsidR="001E41F3" w:rsidRDefault="001E41F3">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382D44DF"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3BB7EE70" w14:textId="46F925EF" w:rsidR="001E41F3" w:rsidRDefault="00B93F1A">
            <w:pPr>
              <w:pStyle w:val="CRCoverPage"/>
              <w:spacing w:after="0"/>
              <w:jc w:val="center"/>
              <w:rPr>
                <w:b/>
                <w:caps/>
                <w:noProof/>
              </w:rPr>
            </w:pPr>
            <w:r>
              <w:rPr>
                <w:b/>
                <w:caps/>
                <w:noProof/>
              </w:rPr>
              <w:t>x</w:t>
            </w:r>
          </w:p>
        </w:tc>
        <w:tc>
          <w:tcPr>
            <w:tcW w:w="2977" w:type="dxa"/>
            <w:gridSpan w:val="4"/>
          </w:tcPr>
          <w:p w14:paraId="1A4306D9" w14:textId="77777777" w:rsidR="001E41F3" w:rsidRDefault="001E41F3">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186A633D" w14:textId="77777777" w:rsidR="001E41F3" w:rsidRDefault="00145D43">
            <w:pPr>
              <w:pStyle w:val="CRCoverPage"/>
              <w:spacing w:after="0"/>
              <w:ind w:left="99"/>
              <w:rPr>
                <w:noProof/>
              </w:rPr>
            </w:pPr>
            <w:r>
              <w:rPr>
                <w:noProof/>
              </w:rPr>
              <w:t xml:space="preserve">TS/TR ... CR ... </w:t>
            </w:r>
          </w:p>
        </w:tc>
      </w:tr>
      <w:tr w:rsidR="001E41F3" w14:paraId="55C714D2" w14:textId="77777777" w:rsidTr="00547111">
        <w:tc>
          <w:tcPr>
            <w:tcW w:w="2694" w:type="dxa"/>
            <w:gridSpan w:val="2"/>
            <w:tcBorders>
              <w:left w:val="single" w:sz="4" w:space="0" w:color="auto"/>
            </w:tcBorders>
          </w:tcPr>
          <w:p w14:paraId="45913E62" w14:textId="77777777" w:rsidR="001E41F3" w:rsidRDefault="00145D43">
            <w:pPr>
              <w:pStyle w:val="CRCoverPage"/>
              <w:spacing w:after="0"/>
              <w:rPr>
                <w:b/>
                <w:i/>
                <w:noProof/>
              </w:rPr>
            </w:pPr>
            <w:r>
              <w:rPr>
                <w:b/>
                <w:i/>
                <w:noProof/>
              </w:rPr>
              <w:t xml:space="preserve">(show </w:t>
            </w:r>
            <w:r w:rsidR="00592D74">
              <w:rPr>
                <w:b/>
                <w:i/>
                <w:noProof/>
              </w:rPr>
              <w:t xml:space="preserve">related </w:t>
            </w:r>
            <w:r>
              <w:rPr>
                <w:b/>
                <w:i/>
                <w:noProof/>
              </w:rPr>
              <w:t>CR</w:t>
            </w:r>
            <w:r w:rsidR="00592D74">
              <w:rPr>
                <w:b/>
                <w:i/>
                <w:noProof/>
              </w:rPr>
              <w:t>s</w:t>
            </w:r>
            <w:r>
              <w:rPr>
                <w:b/>
                <w:i/>
                <w:noProof/>
              </w:rPr>
              <w:t>)</w:t>
            </w:r>
          </w:p>
        </w:tc>
        <w:tc>
          <w:tcPr>
            <w:tcW w:w="284" w:type="dxa"/>
            <w:tcBorders>
              <w:top w:val="single" w:sz="4" w:space="0" w:color="auto"/>
              <w:left w:val="single" w:sz="4" w:space="0" w:color="auto"/>
              <w:bottom w:val="single" w:sz="4" w:space="0" w:color="auto"/>
            </w:tcBorders>
            <w:shd w:val="pct25" w:color="FFFF00" w:fill="auto"/>
          </w:tcPr>
          <w:p w14:paraId="70131AD4"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27F92011" w14:textId="5F311C7C" w:rsidR="001E41F3" w:rsidRDefault="00B93F1A">
            <w:pPr>
              <w:pStyle w:val="CRCoverPage"/>
              <w:spacing w:after="0"/>
              <w:jc w:val="center"/>
              <w:rPr>
                <w:b/>
                <w:caps/>
                <w:noProof/>
              </w:rPr>
            </w:pPr>
            <w:r>
              <w:rPr>
                <w:b/>
                <w:caps/>
                <w:noProof/>
              </w:rPr>
              <w:t>x</w:t>
            </w:r>
          </w:p>
        </w:tc>
        <w:tc>
          <w:tcPr>
            <w:tcW w:w="2977" w:type="dxa"/>
            <w:gridSpan w:val="4"/>
          </w:tcPr>
          <w:p w14:paraId="1B4FF921" w14:textId="77777777" w:rsidR="001E41F3" w:rsidRDefault="001E41F3">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66152F5E" w14:textId="77777777" w:rsidR="001E41F3" w:rsidRDefault="00145D43">
            <w:pPr>
              <w:pStyle w:val="CRCoverPage"/>
              <w:spacing w:after="0"/>
              <w:ind w:left="99"/>
              <w:rPr>
                <w:noProof/>
              </w:rPr>
            </w:pPr>
            <w:r>
              <w:rPr>
                <w:noProof/>
              </w:rPr>
              <w:t>TS</w:t>
            </w:r>
            <w:r w:rsidR="000A6394">
              <w:rPr>
                <w:noProof/>
              </w:rPr>
              <w:t xml:space="preserve">/TR ... CR ... </w:t>
            </w:r>
          </w:p>
        </w:tc>
      </w:tr>
      <w:tr w:rsidR="001E41F3" w14:paraId="60DF82CC" w14:textId="77777777" w:rsidTr="008863B9">
        <w:tc>
          <w:tcPr>
            <w:tcW w:w="2694" w:type="dxa"/>
            <w:gridSpan w:val="2"/>
            <w:tcBorders>
              <w:left w:val="single" w:sz="4" w:space="0" w:color="auto"/>
            </w:tcBorders>
          </w:tcPr>
          <w:p w14:paraId="517696CD" w14:textId="77777777" w:rsidR="001E41F3" w:rsidRDefault="001E41F3">
            <w:pPr>
              <w:pStyle w:val="CRCoverPage"/>
              <w:spacing w:after="0"/>
              <w:rPr>
                <w:b/>
                <w:i/>
                <w:noProof/>
              </w:rPr>
            </w:pPr>
          </w:p>
        </w:tc>
        <w:tc>
          <w:tcPr>
            <w:tcW w:w="6946" w:type="dxa"/>
            <w:gridSpan w:val="9"/>
            <w:tcBorders>
              <w:right w:val="single" w:sz="4" w:space="0" w:color="auto"/>
            </w:tcBorders>
          </w:tcPr>
          <w:p w14:paraId="4D84207F" w14:textId="77777777" w:rsidR="001E41F3" w:rsidRDefault="001E41F3">
            <w:pPr>
              <w:pStyle w:val="CRCoverPage"/>
              <w:spacing w:after="0"/>
              <w:rPr>
                <w:noProof/>
              </w:rPr>
            </w:pPr>
          </w:p>
        </w:tc>
      </w:tr>
      <w:tr w:rsidR="001E41F3" w14:paraId="556B87B6" w14:textId="77777777" w:rsidTr="008863B9">
        <w:tc>
          <w:tcPr>
            <w:tcW w:w="2694" w:type="dxa"/>
            <w:gridSpan w:val="2"/>
            <w:tcBorders>
              <w:left w:val="single" w:sz="4" w:space="0" w:color="auto"/>
              <w:bottom w:val="single" w:sz="4" w:space="0" w:color="auto"/>
            </w:tcBorders>
          </w:tcPr>
          <w:p w14:paraId="79A9C411" w14:textId="77777777" w:rsidR="001E41F3" w:rsidRDefault="001E41F3">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00D3B8F7" w14:textId="0BBE6487" w:rsidR="001E41F3" w:rsidRDefault="004604E0">
            <w:pPr>
              <w:pStyle w:val="CRCoverPage"/>
              <w:spacing w:after="0"/>
              <w:ind w:left="100"/>
              <w:rPr>
                <w:noProof/>
              </w:rPr>
            </w:pPr>
            <w:r>
              <w:rPr>
                <w:noProof/>
              </w:rPr>
              <w:t xml:space="preserve">Depends on </w:t>
            </w:r>
            <w:r w:rsidRPr="004604E0">
              <w:rPr>
                <w:noProof/>
              </w:rPr>
              <w:t>TS 26.253 CR 0016</w:t>
            </w:r>
            <w:r>
              <w:rPr>
                <w:noProof/>
              </w:rPr>
              <w:t>.</w:t>
            </w:r>
          </w:p>
        </w:tc>
      </w:tr>
      <w:tr w:rsidR="008863B9" w:rsidRPr="008863B9" w14:paraId="45BFE792" w14:textId="77777777" w:rsidTr="008863B9">
        <w:tc>
          <w:tcPr>
            <w:tcW w:w="2694" w:type="dxa"/>
            <w:gridSpan w:val="2"/>
            <w:tcBorders>
              <w:top w:val="single" w:sz="4" w:space="0" w:color="auto"/>
              <w:bottom w:val="single" w:sz="4" w:space="0" w:color="auto"/>
            </w:tcBorders>
          </w:tcPr>
          <w:p w14:paraId="194242DD" w14:textId="77777777" w:rsidR="008863B9" w:rsidRPr="008863B9" w:rsidRDefault="008863B9">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E0BCCE3" w14:textId="77777777" w:rsidR="008863B9" w:rsidRPr="008863B9" w:rsidRDefault="008863B9">
            <w:pPr>
              <w:pStyle w:val="CRCoverPage"/>
              <w:spacing w:after="0"/>
              <w:ind w:left="100"/>
              <w:rPr>
                <w:noProof/>
                <w:sz w:val="8"/>
                <w:szCs w:val="8"/>
              </w:rPr>
            </w:pPr>
          </w:p>
        </w:tc>
      </w:tr>
      <w:tr w:rsidR="008863B9" w14:paraId="6C3DBC81" w14:textId="77777777" w:rsidTr="008863B9">
        <w:tc>
          <w:tcPr>
            <w:tcW w:w="2694" w:type="dxa"/>
            <w:gridSpan w:val="2"/>
            <w:tcBorders>
              <w:top w:val="single" w:sz="4" w:space="0" w:color="auto"/>
              <w:left w:val="single" w:sz="4" w:space="0" w:color="auto"/>
              <w:bottom w:val="single" w:sz="4" w:space="0" w:color="auto"/>
            </w:tcBorders>
          </w:tcPr>
          <w:p w14:paraId="6E23B456" w14:textId="77777777" w:rsidR="008863B9" w:rsidRDefault="008863B9">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141FF950" w14:textId="77777777" w:rsidR="00177B56" w:rsidRDefault="00390640" w:rsidP="00906624">
            <w:pPr>
              <w:pStyle w:val="CRCoverPage"/>
              <w:spacing w:after="0"/>
              <w:ind w:left="100"/>
              <w:rPr>
                <w:noProof/>
              </w:rPr>
            </w:pPr>
            <w:r>
              <w:rPr>
                <w:noProof/>
              </w:rPr>
              <w:t>Rev 1: Re-submission of endorsed CR</w:t>
            </w:r>
          </w:p>
          <w:p w14:paraId="42220102" w14:textId="77777777" w:rsidR="00906624" w:rsidRDefault="00906624" w:rsidP="00906624">
            <w:pPr>
              <w:pStyle w:val="CRCoverPage"/>
              <w:spacing w:after="0"/>
              <w:ind w:left="100"/>
              <w:rPr>
                <w:noProof/>
              </w:rPr>
            </w:pPr>
            <w:r>
              <w:rPr>
                <w:noProof/>
              </w:rPr>
              <w:t xml:space="preserve">Rev 2: </w:t>
            </w:r>
            <w:r w:rsidR="00CD2225">
              <w:rPr>
                <w:noProof/>
              </w:rPr>
              <w:t xml:space="preserve">Added updates the clauses </w:t>
            </w:r>
            <w:r w:rsidR="00CD2225" w:rsidRPr="00CD2225">
              <w:rPr>
                <w:noProof/>
              </w:rPr>
              <w:t>5.2.1.1,</w:t>
            </w:r>
            <w:r w:rsidR="00CD2225">
              <w:rPr>
                <w:noProof/>
              </w:rPr>
              <w:t xml:space="preserve"> </w:t>
            </w:r>
            <w:r w:rsidR="00CD2225" w:rsidRPr="00CD2225">
              <w:rPr>
                <w:noProof/>
              </w:rPr>
              <w:t>10.2.1.12, 10.2.1.14, 10.2.1.15, 10.2.3</w:t>
            </w:r>
            <w:r w:rsidR="00CD2225">
              <w:rPr>
                <w:noProof/>
              </w:rPr>
              <w:t xml:space="preserve"> and</w:t>
            </w:r>
            <w:r w:rsidR="00CD2225" w:rsidRPr="00CD2225">
              <w:rPr>
                <w:noProof/>
              </w:rPr>
              <w:t xml:space="preserve"> Annex M.4</w:t>
            </w:r>
          </w:p>
          <w:p w14:paraId="6ACA4173" w14:textId="5903FCC5" w:rsidR="006E63F3" w:rsidRDefault="006E63F3" w:rsidP="00906624">
            <w:pPr>
              <w:pStyle w:val="CRCoverPage"/>
              <w:spacing w:after="0"/>
              <w:ind w:left="100"/>
              <w:rPr>
                <w:noProof/>
              </w:rPr>
            </w:pPr>
            <w:r>
              <w:rPr>
                <w:noProof/>
              </w:rPr>
              <w:t xml:space="preserve">Rev 3: Removed changes </w:t>
            </w:r>
            <w:r w:rsidR="003A0512">
              <w:rPr>
                <w:noProof/>
              </w:rPr>
              <w:t xml:space="preserve">related </w:t>
            </w:r>
            <w:r>
              <w:rPr>
                <w:noProof/>
              </w:rPr>
              <w:t>to RTCP-APP</w:t>
            </w:r>
          </w:p>
        </w:tc>
      </w:tr>
    </w:tbl>
    <w:p w14:paraId="17759814" w14:textId="77777777" w:rsidR="001E41F3" w:rsidRDefault="001E41F3">
      <w:pPr>
        <w:pStyle w:val="CRCoverPage"/>
        <w:spacing w:after="0"/>
        <w:rPr>
          <w:noProof/>
          <w:sz w:val="8"/>
          <w:szCs w:val="8"/>
        </w:rPr>
      </w:pPr>
    </w:p>
    <w:p w14:paraId="1557EA72" w14:textId="77777777" w:rsidR="001E41F3" w:rsidRDefault="001E41F3">
      <w:pPr>
        <w:rPr>
          <w:noProof/>
        </w:rPr>
        <w:sectPr w:rsidR="001E41F3" w:rsidSect="001509A0">
          <w:headerReference w:type="even" r:id="rId14"/>
          <w:footnotePr>
            <w:numRestart w:val="eachSect"/>
          </w:footnotePr>
          <w:pgSz w:w="11907" w:h="16840" w:code="9"/>
          <w:pgMar w:top="1418" w:right="1134" w:bottom="1134" w:left="1134" w:header="680" w:footer="567" w:gutter="0"/>
          <w:cols w:space="720"/>
        </w:sectPr>
      </w:pPr>
    </w:p>
    <w:p w14:paraId="2207CDE9" w14:textId="77777777" w:rsidR="00707B0C" w:rsidRDefault="00707B0C">
      <w:pPr>
        <w:rPr>
          <w:noProof/>
        </w:rPr>
      </w:pPr>
    </w:p>
    <w:p w14:paraId="740F81F3" w14:textId="139496A0" w:rsidR="00B93F1A" w:rsidRDefault="00B93F1A" w:rsidP="00B93F1A">
      <w:pPr>
        <w:pBdr>
          <w:top w:val="single" w:sz="4" w:space="1" w:color="auto"/>
          <w:left w:val="single" w:sz="4" w:space="4" w:color="auto"/>
          <w:bottom w:val="single" w:sz="4" w:space="1" w:color="auto"/>
          <w:right w:val="single" w:sz="4" w:space="4" w:color="auto"/>
        </w:pBdr>
        <w:jc w:val="center"/>
        <w:rPr>
          <w:noProof/>
        </w:rPr>
      </w:pPr>
      <w:r w:rsidRPr="00B93F1A">
        <w:rPr>
          <w:noProof/>
          <w:highlight w:val="yellow"/>
        </w:rPr>
        <w:t>First change</w:t>
      </w:r>
    </w:p>
    <w:p w14:paraId="22B9911F" w14:textId="77777777" w:rsidR="00B93F1A" w:rsidRDefault="00B93F1A">
      <w:pPr>
        <w:rPr>
          <w:noProof/>
        </w:rPr>
      </w:pPr>
    </w:p>
    <w:p w14:paraId="62B59322" w14:textId="77777777" w:rsidR="000F48C9" w:rsidRPr="00567618" w:rsidRDefault="000F48C9" w:rsidP="000F48C9">
      <w:pPr>
        <w:pStyle w:val="Heading4"/>
      </w:pPr>
      <w:bookmarkStart w:id="1" w:name="_Toc26369205"/>
      <w:bookmarkStart w:id="2" w:name="_Toc36227087"/>
      <w:bookmarkStart w:id="3" w:name="_Toc36228101"/>
      <w:bookmarkStart w:id="4" w:name="_Toc36228728"/>
      <w:bookmarkStart w:id="5" w:name="_Toc68847047"/>
      <w:bookmarkStart w:id="6" w:name="_Toc74610982"/>
      <w:bookmarkStart w:id="7" w:name="_Toc75566261"/>
      <w:bookmarkStart w:id="8" w:name="_Toc89789812"/>
      <w:bookmarkStart w:id="9" w:name="_Toc99466446"/>
      <w:bookmarkStart w:id="10" w:name="_Toc202289380"/>
      <w:r w:rsidRPr="00567618">
        <w:t>5.2.1.1</w:t>
      </w:r>
      <w:r w:rsidRPr="00567618">
        <w:tab/>
        <w:t>General codec requirements</w:t>
      </w:r>
      <w:bookmarkEnd w:id="1"/>
      <w:bookmarkEnd w:id="2"/>
      <w:bookmarkEnd w:id="3"/>
      <w:bookmarkEnd w:id="4"/>
      <w:bookmarkEnd w:id="5"/>
      <w:bookmarkEnd w:id="6"/>
      <w:bookmarkEnd w:id="7"/>
      <w:bookmarkEnd w:id="8"/>
      <w:bookmarkEnd w:id="9"/>
      <w:bookmarkEnd w:id="10"/>
    </w:p>
    <w:p w14:paraId="6ADA7C7B" w14:textId="77777777" w:rsidR="000F48C9" w:rsidRPr="00A2337F" w:rsidRDefault="000F48C9" w:rsidP="000F48C9">
      <w:r w:rsidRPr="00A2337F">
        <w:t>MTSI clients in terminals offering speech communication shall support narrowband, wideband and super-wideband communication</w:t>
      </w:r>
      <w:r>
        <w:t xml:space="preserve"> and should support immersive audio communication</w:t>
      </w:r>
      <w:r w:rsidRPr="00A2337F">
        <w:t>. The only exception to this requirement is for the MTSI client in constrained terminal offering speech communication, in which case the MTSI client in constrained terminal shall support narrowband and wideband, and should support super-wideband communication.</w:t>
      </w:r>
    </w:p>
    <w:p w14:paraId="5AE6618F" w14:textId="77777777" w:rsidR="000F48C9" w:rsidRDefault="000F48C9" w:rsidP="000F48C9">
      <w:pPr>
        <w:pStyle w:val="NO"/>
      </w:pPr>
      <w:r>
        <w:t>NOTE:</w:t>
      </w:r>
      <w:r>
        <w:tab/>
      </w:r>
      <w:r w:rsidRPr="00A2337F">
        <w:t>MTSI clients in terminals</w:t>
      </w:r>
      <w:r>
        <w:t xml:space="preserve"> refers to the definition in clause 3.1.</w:t>
      </w:r>
    </w:p>
    <w:p w14:paraId="533993EC" w14:textId="77777777" w:rsidR="000F48C9" w:rsidRPr="00A2337F" w:rsidRDefault="000F48C9" w:rsidP="000F48C9">
      <w:r w:rsidRPr="00A2337F">
        <w:t>In addition, MTSI clients in terminals offering speech communication shall support:</w:t>
      </w:r>
    </w:p>
    <w:p w14:paraId="62ECB0EE" w14:textId="77777777" w:rsidR="000F48C9" w:rsidRPr="00567618" w:rsidRDefault="000F48C9" w:rsidP="000F48C9">
      <w:pPr>
        <w:pStyle w:val="B1"/>
      </w:pPr>
      <w:r w:rsidRPr="00567618">
        <w:t>-</w:t>
      </w:r>
      <w:r w:rsidRPr="00567618">
        <w:tab/>
        <w:t>AMR speech codec (TS</w:t>
      </w:r>
      <w:r>
        <w:t> </w:t>
      </w:r>
      <w:r w:rsidRPr="00567618">
        <w:t>26.071</w:t>
      </w:r>
      <w:r>
        <w:t> </w:t>
      </w:r>
      <w:r w:rsidRPr="00567618">
        <w:t>[11], TS</w:t>
      </w:r>
      <w:r>
        <w:t> </w:t>
      </w:r>
      <w:r w:rsidRPr="00567618">
        <w:t>26.090</w:t>
      </w:r>
      <w:r>
        <w:t> </w:t>
      </w:r>
      <w:r w:rsidRPr="00567618">
        <w:t>[12], TS</w:t>
      </w:r>
      <w:r>
        <w:t> </w:t>
      </w:r>
      <w:r w:rsidRPr="00567618">
        <w:t>26.073</w:t>
      </w:r>
      <w:r>
        <w:t> </w:t>
      </w:r>
      <w:r w:rsidRPr="00567618">
        <w:t xml:space="preserve">[13] and TS 26.104 [14]) including all 8 modes and </w:t>
      </w:r>
      <w:proofErr w:type="gramStart"/>
      <w:r w:rsidRPr="00567618">
        <w:t>source controlled</w:t>
      </w:r>
      <w:proofErr w:type="gramEnd"/>
      <w:r w:rsidRPr="00567618">
        <w:t xml:space="preserve"> rate operation </w:t>
      </w:r>
      <w:r w:rsidRPr="00567618">
        <w:rPr>
          <w:cs/>
        </w:rPr>
        <w:t>‎</w:t>
      </w:r>
      <w:r w:rsidRPr="00567618">
        <w:t>TS</w:t>
      </w:r>
      <w:r>
        <w:t> </w:t>
      </w:r>
      <w:r w:rsidRPr="00567618">
        <w:t>26.093</w:t>
      </w:r>
      <w:r>
        <w:t> </w:t>
      </w:r>
      <w:r w:rsidRPr="00567618">
        <w:t>[15]. The MTSI client in terminal shall be capable of operating with any subset of these 8 codec modes. More detailed codec requirements for the AMR codec are defined in clause</w:t>
      </w:r>
      <w:r>
        <w:t> </w:t>
      </w:r>
      <w:r w:rsidRPr="00567618">
        <w:t>5.2.1.2.</w:t>
      </w:r>
    </w:p>
    <w:p w14:paraId="2D4C7F64" w14:textId="77777777" w:rsidR="000F48C9" w:rsidRPr="00567618" w:rsidRDefault="000F48C9" w:rsidP="000F48C9">
      <w:r w:rsidRPr="00567618">
        <w:t>MTSI clients in terminals offering wideband speech communication at 16 kHz sampling frequency shall support:</w:t>
      </w:r>
    </w:p>
    <w:p w14:paraId="6ABFEC81" w14:textId="77777777" w:rsidR="000F48C9" w:rsidRPr="00567618" w:rsidRDefault="000F48C9" w:rsidP="000F48C9">
      <w:pPr>
        <w:pStyle w:val="B1"/>
      </w:pPr>
      <w:r w:rsidRPr="00567618">
        <w:t>-</w:t>
      </w:r>
      <w:r w:rsidRPr="00567618">
        <w:tab/>
        <w:t>AMR-WB codec (TS</w:t>
      </w:r>
      <w:r>
        <w:t> </w:t>
      </w:r>
      <w:r w:rsidRPr="00567618">
        <w:t xml:space="preserve">26.171 </w:t>
      </w:r>
      <w:r w:rsidRPr="00567618">
        <w:rPr>
          <w:cs/>
        </w:rPr>
        <w:t>‎‎</w:t>
      </w:r>
      <w:r w:rsidRPr="00567618">
        <w:t>[17], TS</w:t>
      </w:r>
      <w:r>
        <w:t> </w:t>
      </w:r>
      <w:r w:rsidRPr="00567618">
        <w:t xml:space="preserve">26.190 </w:t>
      </w:r>
      <w:r w:rsidRPr="00567618">
        <w:rPr>
          <w:cs/>
        </w:rPr>
        <w:t>‎</w:t>
      </w:r>
      <w:r w:rsidRPr="00567618">
        <w:t>[18], TS</w:t>
      </w:r>
      <w:r>
        <w:t> </w:t>
      </w:r>
      <w:r w:rsidRPr="00567618">
        <w:t xml:space="preserve">26.173 </w:t>
      </w:r>
      <w:r w:rsidRPr="00567618">
        <w:rPr>
          <w:cs/>
        </w:rPr>
        <w:t>‎</w:t>
      </w:r>
      <w:r w:rsidRPr="00567618">
        <w:t xml:space="preserve">[19] and TS 26.204 [20]) including all 9 modes and </w:t>
      </w:r>
      <w:proofErr w:type="gramStart"/>
      <w:r w:rsidRPr="00567618">
        <w:t>source controlled</w:t>
      </w:r>
      <w:proofErr w:type="gramEnd"/>
      <w:r w:rsidRPr="00567618">
        <w:t xml:space="preserve"> rate operation </w:t>
      </w:r>
      <w:r w:rsidRPr="00567618">
        <w:rPr>
          <w:cs/>
        </w:rPr>
        <w:t>‎</w:t>
      </w:r>
      <w:r w:rsidRPr="00567618">
        <w:t>TS</w:t>
      </w:r>
      <w:r>
        <w:t> </w:t>
      </w:r>
      <w:r w:rsidRPr="00567618">
        <w:t>26.193</w:t>
      </w:r>
      <w:r>
        <w:t> </w:t>
      </w:r>
      <w:r w:rsidRPr="00567618">
        <w:t>[21]. The MTSI client in terminal shall be capable of operating with any subset of these 9 codec modes. More detailed codec requirements for the AMR-WB codec are defined in clause</w:t>
      </w:r>
      <w:r>
        <w:t> </w:t>
      </w:r>
      <w:r w:rsidRPr="00567618">
        <w:t>5.2.1.3. When the EVS codec is supported, the EVS AMR-WB IO mode may serve as an alternative implementation of AMR-WB as defined in clause</w:t>
      </w:r>
      <w:r>
        <w:t> </w:t>
      </w:r>
      <w:r w:rsidRPr="00567618">
        <w:t>5.2.1.4.</w:t>
      </w:r>
    </w:p>
    <w:p w14:paraId="5FE0EE26" w14:textId="77777777" w:rsidR="000F48C9" w:rsidRPr="00567618" w:rsidRDefault="000F48C9" w:rsidP="000F48C9">
      <w:r w:rsidRPr="00567618">
        <w:t>MTSI clients in terminals offering super-wideband or fullband speech communication shall support:</w:t>
      </w:r>
    </w:p>
    <w:p w14:paraId="531D071D" w14:textId="77777777" w:rsidR="000F48C9" w:rsidRPr="00567618" w:rsidRDefault="000F48C9" w:rsidP="000F48C9">
      <w:pPr>
        <w:pStyle w:val="B1"/>
      </w:pPr>
      <w:r w:rsidRPr="00567618">
        <w:t>-</w:t>
      </w:r>
      <w:r w:rsidRPr="00567618">
        <w:tab/>
        <w:t>EVS codec ( TS 26.441 [121], TS 26.444 [124], TS 26.445 [125], TS 26.447 [127], TS 26.451 [131], TS 26.442 [122], TS 26.452 [165] and TS 26.443 [123]) as described below including functions for backwards compatibility with AMR-WB ( TS 26.446 [126]) and discontinuous transmission ( TS 26.449 [129] and TS 26.450 [130]). More detailed codec requirements for the EVS codec are defined in clause 5.2.1.4.</w:t>
      </w:r>
    </w:p>
    <w:p w14:paraId="1BA6BF2D" w14:textId="77777777" w:rsidR="000F48C9" w:rsidRDefault="000F48C9" w:rsidP="000F48C9">
      <w:r>
        <w:t>MTSI clients in terminals offering immersive audio communication:</w:t>
      </w:r>
    </w:p>
    <w:p w14:paraId="49B5A289" w14:textId="002E11C5" w:rsidR="000F48C9" w:rsidRDefault="000F48C9" w:rsidP="000F48C9">
      <w:pPr>
        <w:pStyle w:val="B1"/>
        <w:rPr>
          <w:ins w:id="11" w:author="Tomas Frankkila" w:date="2025-11-07T17:12:00Z" w16du:dateUtc="2025-11-07T16:12:00Z"/>
        </w:rPr>
      </w:pPr>
      <w:r>
        <w:t>-</w:t>
      </w:r>
      <w:r>
        <w:tab/>
        <w:t xml:space="preserve">shall support IVAS codec (TS 26.250 [186], TS 26.252 [187], TS 26.253 [188], TS 26.254 [189], TS 26.255 [190], TS 26.256 [191] and TS 26.258 [192]) as described below, including functions for backwards compatibility with EVS and AMR-WB interoperable mode as described above. More detailed codec requirements for the IVAS codec are defined in clause </w:t>
      </w:r>
      <w:proofErr w:type="gramStart"/>
      <w:r>
        <w:t>5.2.1.7</w:t>
      </w:r>
      <w:ins w:id="12" w:author="Tomas Frankkila" w:date="2025-11-07T17:12:00Z" w16du:dateUtc="2025-11-07T16:12:00Z">
        <w:r>
          <w:t>;</w:t>
        </w:r>
        <w:proofErr w:type="gramEnd"/>
      </w:ins>
    </w:p>
    <w:p w14:paraId="6700DA71" w14:textId="3A938DD9" w:rsidR="000F48C9" w:rsidRDefault="000F48C9" w:rsidP="000F48C9">
      <w:pPr>
        <w:pStyle w:val="B1"/>
      </w:pPr>
      <w:r>
        <w:t>-</w:t>
      </w:r>
      <w:r>
        <w:tab/>
        <w:t>may support dual-mono based on super-wideband or fullband speech communication</w:t>
      </w:r>
      <w:r w:rsidRPr="00A2337F">
        <w:t>.</w:t>
      </w:r>
    </w:p>
    <w:p w14:paraId="26C90AA0" w14:textId="77777777" w:rsidR="000F48C9" w:rsidRPr="00567618" w:rsidRDefault="000F48C9" w:rsidP="000F48C9">
      <w:r w:rsidRPr="00567618">
        <w:t>Encoding of DTMF is described in Annex G.</w:t>
      </w:r>
    </w:p>
    <w:p w14:paraId="4037EF97" w14:textId="77777777" w:rsidR="004A4384" w:rsidRDefault="004A4384" w:rsidP="004A4384">
      <w:pPr>
        <w:rPr>
          <w:noProof/>
        </w:rPr>
      </w:pPr>
    </w:p>
    <w:p w14:paraId="3CEF4B26" w14:textId="6E87C28D" w:rsidR="004A4384" w:rsidRDefault="004A4384" w:rsidP="004A4384">
      <w:pPr>
        <w:pBdr>
          <w:top w:val="single" w:sz="4" w:space="1" w:color="auto"/>
          <w:left w:val="single" w:sz="4" w:space="4" w:color="auto"/>
          <w:bottom w:val="single" w:sz="4" w:space="1" w:color="auto"/>
          <w:right w:val="single" w:sz="4" w:space="4" w:color="auto"/>
        </w:pBdr>
        <w:jc w:val="center"/>
        <w:rPr>
          <w:noProof/>
        </w:rPr>
      </w:pPr>
      <w:r>
        <w:rPr>
          <w:noProof/>
          <w:highlight w:val="yellow"/>
        </w:rPr>
        <w:t>Next</w:t>
      </w:r>
      <w:r w:rsidRPr="00B93F1A">
        <w:rPr>
          <w:noProof/>
          <w:highlight w:val="yellow"/>
        </w:rPr>
        <w:t xml:space="preserve"> change</w:t>
      </w:r>
    </w:p>
    <w:p w14:paraId="0D8CF1E8" w14:textId="77777777" w:rsidR="004A4384" w:rsidRDefault="004A4384">
      <w:pPr>
        <w:rPr>
          <w:noProof/>
        </w:rPr>
      </w:pPr>
    </w:p>
    <w:p w14:paraId="63008AA9" w14:textId="77777777" w:rsidR="00EE327F" w:rsidRPr="00EE327F" w:rsidRDefault="00EE327F" w:rsidP="00EE327F">
      <w:pPr>
        <w:keepNext/>
        <w:keepLines/>
        <w:spacing w:before="120"/>
        <w:ind w:left="1418" w:hanging="1418"/>
        <w:outlineLvl w:val="3"/>
        <w:rPr>
          <w:rFonts w:ascii="Arial" w:hAnsi="Arial"/>
          <w:sz w:val="24"/>
        </w:rPr>
      </w:pPr>
      <w:bookmarkStart w:id="13" w:name="_Toc26369223"/>
      <w:bookmarkStart w:id="14" w:name="_Toc36227105"/>
      <w:bookmarkStart w:id="15" w:name="_Toc36228119"/>
      <w:bookmarkStart w:id="16" w:name="_Toc36228746"/>
      <w:bookmarkStart w:id="17" w:name="_Toc68847065"/>
      <w:bookmarkStart w:id="18" w:name="_Toc74611000"/>
      <w:bookmarkStart w:id="19" w:name="_Toc75566279"/>
      <w:bookmarkStart w:id="20" w:name="_Toc89789830"/>
      <w:bookmarkStart w:id="21" w:name="_Toc99466465"/>
      <w:bookmarkStart w:id="22" w:name="_Toc194393022"/>
      <w:r w:rsidRPr="00EE327F">
        <w:rPr>
          <w:rFonts w:ascii="Arial" w:hAnsi="Arial"/>
          <w:sz w:val="24"/>
        </w:rPr>
        <w:t>6.2.2.2</w:t>
      </w:r>
      <w:r w:rsidRPr="00EE327F">
        <w:rPr>
          <w:rFonts w:ascii="Arial" w:hAnsi="Arial"/>
          <w:sz w:val="24"/>
        </w:rPr>
        <w:tab/>
        <w:t>Generating SDP offers</w:t>
      </w:r>
      <w:bookmarkEnd w:id="13"/>
      <w:bookmarkEnd w:id="14"/>
      <w:bookmarkEnd w:id="15"/>
      <w:bookmarkEnd w:id="16"/>
      <w:bookmarkEnd w:id="17"/>
      <w:bookmarkEnd w:id="18"/>
      <w:bookmarkEnd w:id="19"/>
      <w:bookmarkEnd w:id="20"/>
      <w:bookmarkEnd w:id="21"/>
      <w:bookmarkEnd w:id="22"/>
    </w:p>
    <w:p w14:paraId="26D46A82" w14:textId="77777777" w:rsidR="00EE327F" w:rsidRPr="00EE327F" w:rsidRDefault="00EE327F" w:rsidP="00EE327F">
      <w:r w:rsidRPr="00EE327F">
        <w:t>When speech is offered, an MTSI client in terminal sending a first SDP offer in the initial offer-answer negotiation shall include at least one RTP payload type for AMR-NB according to RFC4867 [28] and the MTSI client in terminal shall support and offer a configuration, where the MTSI client in terminal includes the parameter settings as defined in Table 6.1. When EVS-NB is also offered, the MTSI client in terminal shall support and offer a configuration, where the MTSI client in terminal includes the parameter settings for EVS (both EVS Primary and AMR-WB IO modes) as defined in Table 6.2a.</w:t>
      </w:r>
    </w:p>
    <w:p w14:paraId="3E06D365" w14:textId="77777777" w:rsidR="00EE327F" w:rsidRPr="00EE327F" w:rsidRDefault="00EE327F" w:rsidP="00EE327F">
      <w:r w:rsidRPr="00EE327F">
        <w:t xml:space="preserve">If wideband speech is also offered, then the SDP offer shall also include at least one RTP payload type for AMR-WB according to RFC4867 [28] and the MTSI client in terminal shall support and offer a configuration, where the MTSI </w:t>
      </w:r>
      <w:r w:rsidRPr="00EE327F">
        <w:lastRenderedPageBreak/>
        <w:t>client in terminal includes the parameter settings as defined in Table 6.1. When EVS-WB is also offered, the MTSI client in terminal shall support and offer a configuration, where the MTSI client in terminal includes the parameter settings for EVS (both Primary and AMR-WB IO modes) as defined in Table 6.2a. AMR-WB and EVS (including the EVS AMR-WB IO mode) are thus offered using different RTP payload types.</w:t>
      </w:r>
    </w:p>
    <w:p w14:paraId="26E89F30" w14:textId="77777777" w:rsidR="00EE327F" w:rsidRPr="00EE327F" w:rsidRDefault="00EE327F" w:rsidP="00EE327F">
      <w:pPr>
        <w:rPr>
          <w:lang w:eastAsia="ko-KR"/>
        </w:rPr>
      </w:pPr>
      <w:r w:rsidRPr="00EE327F">
        <w:t xml:space="preserve">If </w:t>
      </w:r>
      <w:r w:rsidRPr="00EE327F">
        <w:rPr>
          <w:lang w:eastAsia="ko-KR"/>
        </w:rPr>
        <w:t>super-</w:t>
      </w:r>
      <w:r w:rsidRPr="00EE327F">
        <w:t>wideband speech is also offered</w:t>
      </w:r>
      <w:r w:rsidRPr="00EE327F">
        <w:rPr>
          <w:lang w:eastAsia="ko-KR"/>
        </w:rPr>
        <w:t>,</w:t>
      </w:r>
      <w:r w:rsidRPr="00EE327F">
        <w:t xml:space="preserve"> the SDP offer shall include at least one RTP payload type for </w:t>
      </w:r>
      <w:r w:rsidRPr="00EE327F">
        <w:rPr>
          <w:lang w:eastAsia="ko-KR"/>
        </w:rPr>
        <w:t>EVS</w:t>
      </w:r>
      <w:r w:rsidRPr="00EE327F">
        <w:t xml:space="preserve"> and the MTSI client in terminal shall support a configuration where the MTSI client in terminal includes the parameter settings as defined in</w:t>
      </w:r>
      <w:r w:rsidRPr="00EE327F">
        <w:rPr>
          <w:lang w:eastAsia="ko-KR"/>
        </w:rPr>
        <w:t xml:space="preserve"> Table 6.2a</w:t>
      </w:r>
      <w:r w:rsidRPr="00EE327F">
        <w:t>.</w:t>
      </w:r>
    </w:p>
    <w:p w14:paraId="452FB194" w14:textId="77777777" w:rsidR="00EE327F" w:rsidRPr="00EE327F" w:rsidRDefault="00EE327F" w:rsidP="00EE327F">
      <w:pPr>
        <w:rPr>
          <w:lang w:eastAsia="ko-KR"/>
        </w:rPr>
      </w:pPr>
      <w:r w:rsidRPr="00EE327F">
        <w:t xml:space="preserve">If </w:t>
      </w:r>
      <w:r w:rsidRPr="00EE327F">
        <w:rPr>
          <w:lang w:eastAsia="ko-KR"/>
        </w:rPr>
        <w:t>fullband</w:t>
      </w:r>
      <w:r w:rsidRPr="00EE327F">
        <w:t xml:space="preserve"> speech is also offered</w:t>
      </w:r>
      <w:r w:rsidRPr="00EE327F">
        <w:rPr>
          <w:lang w:eastAsia="ko-KR"/>
        </w:rPr>
        <w:t>,</w:t>
      </w:r>
      <w:r w:rsidRPr="00EE327F">
        <w:t xml:space="preserve"> the SDP offer shall include at least one RTP payload type for </w:t>
      </w:r>
      <w:r w:rsidRPr="00EE327F">
        <w:rPr>
          <w:lang w:eastAsia="ko-KR"/>
        </w:rPr>
        <w:t>EVS</w:t>
      </w:r>
      <w:r w:rsidRPr="00EE327F">
        <w:t xml:space="preserve"> and the MTSI client in terminal shall support a configuration where the MTSI client in terminal includes the parameter settings as defined in</w:t>
      </w:r>
      <w:r w:rsidRPr="00EE327F">
        <w:rPr>
          <w:lang w:eastAsia="ko-KR"/>
        </w:rPr>
        <w:t xml:space="preserve"> Table 6.2a</w:t>
      </w:r>
      <w:r w:rsidRPr="00EE327F">
        <w:t>.</w:t>
      </w:r>
    </w:p>
    <w:p w14:paraId="51BC5CFF" w14:textId="77777777" w:rsidR="00EE327F" w:rsidRPr="00EE327F" w:rsidRDefault="00EE327F" w:rsidP="00EE327F">
      <w:r w:rsidRPr="00EE327F">
        <w:t>When EVS is offered, the RTP payload type for EVS shall also use parameters for EVS AMR-WB IO mode as defined in Table 6.2a, except for the ‘</w:t>
      </w:r>
      <w:proofErr w:type="spellStart"/>
      <w:r w:rsidRPr="00EE327F">
        <w:t>ecn</w:t>
      </w:r>
      <w:proofErr w:type="spellEnd"/>
      <w:r w:rsidRPr="00EE327F">
        <w:t>-capable-</w:t>
      </w:r>
      <w:proofErr w:type="spellStart"/>
      <w:r w:rsidRPr="00EE327F">
        <w:t>rtp</w:t>
      </w:r>
      <w:proofErr w:type="spellEnd"/>
      <w:r w:rsidRPr="00EE327F">
        <w:t xml:space="preserve">’ and ‘leap </w:t>
      </w:r>
      <w:proofErr w:type="spellStart"/>
      <w:r w:rsidRPr="00EE327F">
        <w:t>ect</w:t>
      </w:r>
      <w:proofErr w:type="spellEnd"/>
      <w:r w:rsidRPr="00EE327F">
        <w:t>’ parameters. AMR-WB and EVS (including the EVS AMR-WB IO mode) are thus offered using different RTP payload types.</w:t>
      </w:r>
    </w:p>
    <w:p w14:paraId="4248817F" w14:textId="77777777" w:rsidR="00EE327F" w:rsidRPr="00EE327F" w:rsidRDefault="00EE327F" w:rsidP="00EE327F">
      <w:pPr>
        <w:keepLines/>
        <w:ind w:left="1135" w:hanging="851"/>
      </w:pPr>
      <w:r w:rsidRPr="00EE327F">
        <w:t>NOTE 1:</w:t>
      </w:r>
      <w:r w:rsidRPr="00EE327F">
        <w:tab/>
        <w:t>RFC4867 can also be used for EVS AMR-WB IO when EVS is supported. This may happen after SRVCC when the EVS payload format is used between the ATGW and the MTSI client in terminal while RFC4867 is used between the CS-MGW and the ATGW.</w:t>
      </w:r>
    </w:p>
    <w:p w14:paraId="729CBD53" w14:textId="77777777" w:rsidR="00EE327F" w:rsidRPr="00EE327F" w:rsidRDefault="00EE327F" w:rsidP="00EE327F">
      <w:pPr>
        <w:keepLines/>
        <w:ind w:left="1135" w:hanging="851"/>
      </w:pPr>
      <w:r w:rsidRPr="00EE327F">
        <w:t>NOTE 2:</w:t>
      </w:r>
      <w:r w:rsidRPr="00EE327F">
        <w:tab/>
        <w:t>ECN-triggered adaptation is currently undefined for EVS. This does not prevent ECN-triggered adaptation from being negotiated and used for AMR or AMR-WB.</w:t>
      </w:r>
    </w:p>
    <w:p w14:paraId="02181157" w14:textId="77777777" w:rsidR="00EE327F" w:rsidRPr="00EE327F" w:rsidRDefault="00EE327F" w:rsidP="00EE327F">
      <w:pPr>
        <w:keepLines/>
        <w:ind w:left="1135" w:hanging="851"/>
      </w:pPr>
      <w:r w:rsidRPr="00EE327F">
        <w:t>NOTE 3:</w:t>
      </w:r>
      <w:r w:rsidRPr="00EE327F">
        <w:tab/>
        <w:t>When EVS is offered, the audio bandwidths may be different for different directions for the EVS Primary mode, even for ‘</w:t>
      </w:r>
      <w:proofErr w:type="spellStart"/>
      <w:r w:rsidRPr="00EE327F">
        <w:t>sendrecv</w:t>
      </w:r>
      <w:proofErr w:type="spellEnd"/>
      <w:r w:rsidRPr="00EE327F">
        <w:t>’ media.</w:t>
      </w:r>
    </w:p>
    <w:p w14:paraId="705DF791" w14:textId="77777777" w:rsidR="00EE327F" w:rsidRPr="00EE327F" w:rsidRDefault="00EE327F" w:rsidP="00EE327F">
      <w:r w:rsidRPr="00EE327F">
        <w:t>When IVAS is offered, the RTP payload type shall include parameters for immersive audio, EVS Primary mode and EVS AMR-WB IO mode as defined in Table 6.2b.</w:t>
      </w:r>
    </w:p>
    <w:p w14:paraId="5FEF6206" w14:textId="77777777" w:rsidR="00EE327F" w:rsidRPr="00EE327F" w:rsidRDefault="00EE327F" w:rsidP="00EE327F">
      <w:r w:rsidRPr="00EE327F">
        <w:t>Clause 5.2.1.6 describes the preference order for how different configurations should be ordered in the list of payload type numbers that is given on the m= line.</w:t>
      </w:r>
    </w:p>
    <w:p w14:paraId="7D90639B" w14:textId="77777777" w:rsidR="00EE327F" w:rsidRPr="00EE327F" w:rsidRDefault="00EE327F" w:rsidP="00EE327F">
      <w:pPr>
        <w:keepNext/>
        <w:keepLines/>
        <w:spacing w:before="60"/>
        <w:jc w:val="center"/>
        <w:rPr>
          <w:rFonts w:ascii="Arial" w:hAnsi="Arial"/>
          <w:b/>
        </w:rPr>
      </w:pPr>
      <w:r w:rsidRPr="00EE327F">
        <w:rPr>
          <w:rFonts w:ascii="Arial" w:hAnsi="Arial"/>
          <w:b/>
        </w:rPr>
        <w:t>Table 6.1: SDP parameters for AMR-NB or AMR-WB, when the MTSI client in terminal offers the bandwidth-efficient payload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818"/>
        <w:gridCol w:w="4359"/>
      </w:tblGrid>
      <w:tr w:rsidR="00EE327F" w:rsidRPr="00EE327F" w14:paraId="2499FFA7" w14:textId="77777777" w:rsidTr="001256BF">
        <w:trPr>
          <w:jc w:val="center"/>
        </w:trPr>
        <w:tc>
          <w:tcPr>
            <w:tcW w:w="2818" w:type="dxa"/>
          </w:tcPr>
          <w:p w14:paraId="274A32F0"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jc w:val="center"/>
              <w:rPr>
                <w:rFonts w:ascii="Arial" w:hAnsi="Arial"/>
                <w:b/>
                <w:sz w:val="18"/>
              </w:rPr>
            </w:pPr>
            <w:r w:rsidRPr="00EE327F">
              <w:rPr>
                <w:rFonts w:ascii="Arial" w:hAnsi="Arial"/>
                <w:b/>
                <w:sz w:val="18"/>
              </w:rPr>
              <w:t>Parameter</w:t>
            </w:r>
          </w:p>
        </w:tc>
        <w:tc>
          <w:tcPr>
            <w:tcW w:w="4359" w:type="dxa"/>
          </w:tcPr>
          <w:p w14:paraId="6490DDCD"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jc w:val="center"/>
              <w:rPr>
                <w:rFonts w:ascii="Arial" w:hAnsi="Arial"/>
                <w:b/>
                <w:sz w:val="18"/>
              </w:rPr>
            </w:pPr>
            <w:r w:rsidRPr="00EE327F">
              <w:rPr>
                <w:rFonts w:ascii="Arial" w:hAnsi="Arial"/>
                <w:b/>
                <w:sz w:val="18"/>
              </w:rPr>
              <w:t>Usage</w:t>
            </w:r>
          </w:p>
        </w:tc>
      </w:tr>
      <w:tr w:rsidR="00EE327F" w:rsidRPr="00EE327F" w14:paraId="0308F682" w14:textId="77777777" w:rsidTr="001256BF">
        <w:trPr>
          <w:jc w:val="center"/>
        </w:trPr>
        <w:tc>
          <w:tcPr>
            <w:tcW w:w="2818" w:type="dxa"/>
          </w:tcPr>
          <w:p w14:paraId="42F17F03"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octet-align</w:t>
            </w:r>
          </w:p>
        </w:tc>
        <w:tc>
          <w:tcPr>
            <w:tcW w:w="4359" w:type="dxa"/>
          </w:tcPr>
          <w:p w14:paraId="45A26BA8"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1FEA94F7" w14:textId="77777777" w:rsidTr="001256BF">
        <w:trPr>
          <w:jc w:val="center"/>
        </w:trPr>
        <w:tc>
          <w:tcPr>
            <w:tcW w:w="2818" w:type="dxa"/>
          </w:tcPr>
          <w:p w14:paraId="09E590FA"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mode-set</w:t>
            </w:r>
          </w:p>
        </w:tc>
        <w:tc>
          <w:tcPr>
            <w:tcW w:w="4359" w:type="dxa"/>
          </w:tcPr>
          <w:p w14:paraId="46F77FB1"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0A1089D5" w14:textId="77777777" w:rsidTr="001256BF">
        <w:trPr>
          <w:jc w:val="center"/>
        </w:trPr>
        <w:tc>
          <w:tcPr>
            <w:tcW w:w="2818" w:type="dxa"/>
          </w:tcPr>
          <w:p w14:paraId="056192F6"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mode-change-period</w:t>
            </w:r>
          </w:p>
        </w:tc>
        <w:tc>
          <w:tcPr>
            <w:tcW w:w="4359" w:type="dxa"/>
          </w:tcPr>
          <w:p w14:paraId="0B4FA8EF"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bCs/>
                <w:sz w:val="18"/>
              </w:rPr>
            </w:pPr>
            <w:r w:rsidRPr="00EE327F">
              <w:rPr>
                <w:rFonts w:ascii="Arial" w:hAnsi="Arial"/>
                <w:sz w:val="18"/>
              </w:rPr>
              <w:t>Shall not be included</w:t>
            </w:r>
          </w:p>
        </w:tc>
      </w:tr>
      <w:tr w:rsidR="00EE327F" w:rsidRPr="00EE327F" w14:paraId="48BCCA6A" w14:textId="77777777" w:rsidTr="001256BF">
        <w:trPr>
          <w:jc w:val="center"/>
        </w:trPr>
        <w:tc>
          <w:tcPr>
            <w:tcW w:w="2818" w:type="dxa"/>
          </w:tcPr>
          <w:p w14:paraId="37845BEA"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mode-change-capability</w:t>
            </w:r>
          </w:p>
        </w:tc>
        <w:tc>
          <w:tcPr>
            <w:tcW w:w="4359" w:type="dxa"/>
          </w:tcPr>
          <w:p w14:paraId="6BC6E7F0"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set to 2</w:t>
            </w:r>
          </w:p>
        </w:tc>
      </w:tr>
      <w:tr w:rsidR="00EE327F" w:rsidRPr="00EE327F" w14:paraId="6A09F08E" w14:textId="77777777" w:rsidTr="001256BF">
        <w:trPr>
          <w:jc w:val="center"/>
        </w:trPr>
        <w:tc>
          <w:tcPr>
            <w:tcW w:w="2818" w:type="dxa"/>
          </w:tcPr>
          <w:p w14:paraId="0DAE1176"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mode-change-</w:t>
            </w:r>
            <w:proofErr w:type="spellStart"/>
            <w:r w:rsidRPr="00EE327F">
              <w:rPr>
                <w:rFonts w:ascii="Arial" w:hAnsi="Arial"/>
                <w:sz w:val="18"/>
              </w:rPr>
              <w:t>neighbor</w:t>
            </w:r>
            <w:proofErr w:type="spellEnd"/>
          </w:p>
        </w:tc>
        <w:tc>
          <w:tcPr>
            <w:tcW w:w="4359" w:type="dxa"/>
          </w:tcPr>
          <w:p w14:paraId="69E0A43F"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7AA0757D" w14:textId="77777777" w:rsidTr="001256BF">
        <w:trPr>
          <w:jc w:val="center"/>
        </w:trPr>
        <w:tc>
          <w:tcPr>
            <w:tcW w:w="2818" w:type="dxa"/>
          </w:tcPr>
          <w:p w14:paraId="1A5E7877"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E327F">
              <w:rPr>
                <w:rFonts w:ascii="Arial" w:hAnsi="Arial"/>
                <w:sz w:val="18"/>
              </w:rPr>
              <w:t>maxptime</w:t>
            </w:r>
            <w:proofErr w:type="spellEnd"/>
          </w:p>
        </w:tc>
        <w:tc>
          <w:tcPr>
            <w:tcW w:w="4359" w:type="dxa"/>
          </w:tcPr>
          <w:p w14:paraId="354030E4"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set to 240, see also Table 7.1</w:t>
            </w:r>
          </w:p>
        </w:tc>
      </w:tr>
      <w:tr w:rsidR="00EE327F" w:rsidRPr="00EE327F" w14:paraId="67B06D1D" w14:textId="77777777" w:rsidTr="001256BF">
        <w:trPr>
          <w:jc w:val="center"/>
        </w:trPr>
        <w:tc>
          <w:tcPr>
            <w:tcW w:w="2818" w:type="dxa"/>
          </w:tcPr>
          <w:p w14:paraId="78C8345E"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E327F">
              <w:rPr>
                <w:rFonts w:ascii="Arial" w:hAnsi="Arial"/>
                <w:sz w:val="18"/>
              </w:rPr>
              <w:t>crc</w:t>
            </w:r>
            <w:proofErr w:type="spellEnd"/>
          </w:p>
        </w:tc>
        <w:tc>
          <w:tcPr>
            <w:tcW w:w="4359" w:type="dxa"/>
          </w:tcPr>
          <w:p w14:paraId="338DF302"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38F1C64B" w14:textId="77777777" w:rsidTr="001256BF">
        <w:trPr>
          <w:jc w:val="center"/>
        </w:trPr>
        <w:tc>
          <w:tcPr>
            <w:tcW w:w="2818" w:type="dxa"/>
          </w:tcPr>
          <w:p w14:paraId="7656E61F"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gramStart"/>
            <w:r w:rsidRPr="00EE327F">
              <w:rPr>
                <w:rFonts w:ascii="Arial" w:hAnsi="Arial"/>
                <w:sz w:val="18"/>
              </w:rPr>
              <w:t>robust-sorting</w:t>
            </w:r>
            <w:proofErr w:type="gramEnd"/>
          </w:p>
        </w:tc>
        <w:tc>
          <w:tcPr>
            <w:tcW w:w="4359" w:type="dxa"/>
          </w:tcPr>
          <w:p w14:paraId="7EC72560"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2C7EC493" w14:textId="77777777" w:rsidTr="001256BF">
        <w:trPr>
          <w:jc w:val="center"/>
        </w:trPr>
        <w:tc>
          <w:tcPr>
            <w:tcW w:w="2818" w:type="dxa"/>
          </w:tcPr>
          <w:p w14:paraId="2E50ECCF"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interleaving</w:t>
            </w:r>
          </w:p>
        </w:tc>
        <w:tc>
          <w:tcPr>
            <w:tcW w:w="4359" w:type="dxa"/>
          </w:tcPr>
          <w:p w14:paraId="71999890"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15E78E94" w14:textId="77777777" w:rsidTr="001256BF">
        <w:trPr>
          <w:jc w:val="center"/>
        </w:trPr>
        <w:tc>
          <w:tcPr>
            <w:tcW w:w="2818" w:type="dxa"/>
          </w:tcPr>
          <w:p w14:paraId="16480369"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E327F">
              <w:rPr>
                <w:rFonts w:ascii="Arial" w:hAnsi="Arial"/>
                <w:sz w:val="18"/>
              </w:rPr>
              <w:t>ptime</w:t>
            </w:r>
            <w:proofErr w:type="spellEnd"/>
          </w:p>
        </w:tc>
        <w:tc>
          <w:tcPr>
            <w:tcW w:w="4359" w:type="dxa"/>
          </w:tcPr>
          <w:p w14:paraId="63B79BF9"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set according to Table 7.1</w:t>
            </w:r>
          </w:p>
        </w:tc>
      </w:tr>
      <w:tr w:rsidR="00EE327F" w:rsidRPr="00EE327F" w14:paraId="4CC2F3BF" w14:textId="77777777" w:rsidTr="001256BF">
        <w:trPr>
          <w:jc w:val="center"/>
        </w:trPr>
        <w:tc>
          <w:tcPr>
            <w:tcW w:w="2818" w:type="dxa"/>
          </w:tcPr>
          <w:p w14:paraId="6F55858D"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channels</w:t>
            </w:r>
          </w:p>
        </w:tc>
        <w:tc>
          <w:tcPr>
            <w:tcW w:w="4359" w:type="dxa"/>
          </w:tcPr>
          <w:p w14:paraId="3EF15E7F"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either be set to 1 or be omitted</w:t>
            </w:r>
          </w:p>
        </w:tc>
      </w:tr>
      <w:tr w:rsidR="00EE327F" w:rsidRPr="00EE327F" w14:paraId="04C91CD1" w14:textId="77777777" w:rsidTr="001256BF">
        <w:trPr>
          <w:jc w:val="center"/>
        </w:trPr>
        <w:tc>
          <w:tcPr>
            <w:tcW w:w="2818" w:type="dxa"/>
          </w:tcPr>
          <w:p w14:paraId="6E0DB668"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max-red</w:t>
            </w:r>
          </w:p>
        </w:tc>
        <w:tc>
          <w:tcPr>
            <w:tcW w:w="4359" w:type="dxa"/>
          </w:tcPr>
          <w:p w14:paraId="1F1BB3B0"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included and shall be set to 220 or less</w:t>
            </w:r>
          </w:p>
        </w:tc>
      </w:tr>
      <w:tr w:rsidR="00EE327F" w:rsidRPr="00EE327F" w14:paraId="31A59629" w14:textId="77777777" w:rsidTr="001256BF">
        <w:trPr>
          <w:jc w:val="center"/>
        </w:trPr>
        <w:tc>
          <w:tcPr>
            <w:tcW w:w="2818" w:type="dxa"/>
          </w:tcPr>
          <w:p w14:paraId="3263220B"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bookmarkStart w:id="23" w:name="_MCCTEMPBM_CRPT86940004___7"/>
            <w:proofErr w:type="spellStart"/>
            <w:r w:rsidRPr="00EE327F">
              <w:rPr>
                <w:rFonts w:ascii="Arial" w:hAnsi="Arial"/>
                <w:sz w:val="18"/>
              </w:rPr>
              <w:t>ecn</w:t>
            </w:r>
            <w:proofErr w:type="spellEnd"/>
            <w:r w:rsidRPr="00EE327F">
              <w:rPr>
                <w:rFonts w:ascii="Arial" w:hAnsi="Arial"/>
                <w:sz w:val="18"/>
              </w:rPr>
              <w:t>-capable-</w:t>
            </w:r>
            <w:proofErr w:type="spellStart"/>
            <w:r w:rsidRPr="00EE327F">
              <w:rPr>
                <w:rFonts w:ascii="Arial" w:hAnsi="Arial"/>
                <w:sz w:val="18"/>
              </w:rPr>
              <w:t>rtp</w:t>
            </w:r>
            <w:proofErr w:type="spellEnd"/>
            <w:r w:rsidRPr="00EE327F">
              <w:rPr>
                <w:rFonts w:ascii="Arial" w:hAnsi="Arial"/>
                <w:sz w:val="18"/>
              </w:rPr>
              <w:t xml:space="preserve">: leap </w:t>
            </w:r>
            <w:proofErr w:type="spellStart"/>
            <w:r w:rsidRPr="00EE327F">
              <w:rPr>
                <w:rFonts w:ascii="Arial" w:hAnsi="Arial"/>
                <w:sz w:val="18"/>
              </w:rPr>
              <w:t>ect</w:t>
            </w:r>
            <w:proofErr w:type="spellEnd"/>
            <w:r w:rsidRPr="00EE327F">
              <w:rPr>
                <w:rFonts w:ascii="Arial" w:hAnsi="Arial"/>
                <w:sz w:val="18"/>
              </w:rPr>
              <w:t>=0</w:t>
            </w:r>
            <w:bookmarkEnd w:id="23"/>
          </w:p>
        </w:tc>
        <w:tc>
          <w:tcPr>
            <w:tcW w:w="4359" w:type="dxa"/>
          </w:tcPr>
          <w:p w14:paraId="201DC89B"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included if offering to use ECN and if the session setup allows for bit-rate adaptation</w:t>
            </w:r>
          </w:p>
        </w:tc>
      </w:tr>
    </w:tbl>
    <w:p w14:paraId="387E710C" w14:textId="77777777" w:rsidR="00EE327F" w:rsidRPr="00EE327F" w:rsidRDefault="00EE327F" w:rsidP="00EE327F"/>
    <w:p w14:paraId="65C39E24" w14:textId="77777777" w:rsidR="00EE327F" w:rsidRPr="00EE327F" w:rsidRDefault="00EE327F" w:rsidP="00EE327F">
      <w:pPr>
        <w:keepNext/>
        <w:keepLines/>
        <w:spacing w:before="60"/>
        <w:jc w:val="center"/>
        <w:rPr>
          <w:rFonts w:ascii="Arial" w:hAnsi="Arial"/>
          <w:b/>
        </w:rPr>
      </w:pPr>
      <w:r w:rsidRPr="00EE327F">
        <w:rPr>
          <w:rFonts w:ascii="Arial" w:hAnsi="Arial"/>
          <w:b/>
        </w:rPr>
        <w:lastRenderedPageBreak/>
        <w:t>Table 6.2: SDP parameters for AMR-NB or AMR-WB, when the MTSI client in terminal offers the octet-aligned payload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818"/>
        <w:gridCol w:w="4359"/>
      </w:tblGrid>
      <w:tr w:rsidR="00EE327F" w:rsidRPr="00EE327F" w14:paraId="2F448A9F" w14:textId="77777777" w:rsidTr="001256BF">
        <w:trPr>
          <w:jc w:val="center"/>
        </w:trPr>
        <w:tc>
          <w:tcPr>
            <w:tcW w:w="2818" w:type="dxa"/>
          </w:tcPr>
          <w:p w14:paraId="1C96C18B"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jc w:val="center"/>
              <w:rPr>
                <w:rFonts w:ascii="Arial" w:hAnsi="Arial"/>
                <w:b/>
                <w:sz w:val="18"/>
              </w:rPr>
            </w:pPr>
            <w:r w:rsidRPr="00EE327F">
              <w:rPr>
                <w:rFonts w:ascii="Arial" w:hAnsi="Arial"/>
                <w:b/>
                <w:sz w:val="18"/>
              </w:rPr>
              <w:t>Parameter</w:t>
            </w:r>
          </w:p>
        </w:tc>
        <w:tc>
          <w:tcPr>
            <w:tcW w:w="4359" w:type="dxa"/>
          </w:tcPr>
          <w:p w14:paraId="5E8BABA4"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jc w:val="center"/>
              <w:rPr>
                <w:rFonts w:ascii="Arial" w:hAnsi="Arial"/>
                <w:b/>
                <w:sz w:val="18"/>
              </w:rPr>
            </w:pPr>
            <w:r w:rsidRPr="00EE327F">
              <w:rPr>
                <w:rFonts w:ascii="Arial" w:hAnsi="Arial"/>
                <w:b/>
                <w:sz w:val="18"/>
              </w:rPr>
              <w:t>Usage</w:t>
            </w:r>
          </w:p>
        </w:tc>
      </w:tr>
      <w:tr w:rsidR="00EE327F" w:rsidRPr="00EE327F" w14:paraId="41410CE6" w14:textId="77777777" w:rsidTr="001256BF">
        <w:trPr>
          <w:jc w:val="center"/>
        </w:trPr>
        <w:tc>
          <w:tcPr>
            <w:tcW w:w="2818" w:type="dxa"/>
          </w:tcPr>
          <w:p w14:paraId="7386B9A5"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octet-align</w:t>
            </w:r>
          </w:p>
        </w:tc>
        <w:tc>
          <w:tcPr>
            <w:tcW w:w="4359" w:type="dxa"/>
          </w:tcPr>
          <w:p w14:paraId="128CDE83"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set to 1</w:t>
            </w:r>
          </w:p>
        </w:tc>
      </w:tr>
      <w:tr w:rsidR="00EE327F" w:rsidRPr="00EE327F" w14:paraId="2C8CFB44" w14:textId="77777777" w:rsidTr="001256BF">
        <w:trPr>
          <w:jc w:val="center"/>
        </w:trPr>
        <w:tc>
          <w:tcPr>
            <w:tcW w:w="2818" w:type="dxa"/>
          </w:tcPr>
          <w:p w14:paraId="7798AE11"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mode-set</w:t>
            </w:r>
          </w:p>
        </w:tc>
        <w:tc>
          <w:tcPr>
            <w:tcW w:w="4359" w:type="dxa"/>
          </w:tcPr>
          <w:p w14:paraId="375AAC33"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439551DF" w14:textId="77777777" w:rsidTr="001256BF">
        <w:trPr>
          <w:jc w:val="center"/>
        </w:trPr>
        <w:tc>
          <w:tcPr>
            <w:tcW w:w="2818" w:type="dxa"/>
          </w:tcPr>
          <w:p w14:paraId="37903845"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mode-change-period</w:t>
            </w:r>
          </w:p>
        </w:tc>
        <w:tc>
          <w:tcPr>
            <w:tcW w:w="4359" w:type="dxa"/>
          </w:tcPr>
          <w:p w14:paraId="32CB7D5E"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bCs/>
                <w:sz w:val="18"/>
              </w:rPr>
            </w:pPr>
            <w:r w:rsidRPr="00EE327F">
              <w:rPr>
                <w:rFonts w:ascii="Arial" w:hAnsi="Arial"/>
                <w:sz w:val="18"/>
              </w:rPr>
              <w:t>Shall not be included</w:t>
            </w:r>
          </w:p>
        </w:tc>
      </w:tr>
      <w:tr w:rsidR="00EE327F" w:rsidRPr="00EE327F" w14:paraId="50D2DD47" w14:textId="77777777" w:rsidTr="001256BF">
        <w:trPr>
          <w:jc w:val="center"/>
        </w:trPr>
        <w:tc>
          <w:tcPr>
            <w:tcW w:w="2818" w:type="dxa"/>
          </w:tcPr>
          <w:p w14:paraId="52729FDE"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mode-change-capability</w:t>
            </w:r>
          </w:p>
        </w:tc>
        <w:tc>
          <w:tcPr>
            <w:tcW w:w="4359" w:type="dxa"/>
          </w:tcPr>
          <w:p w14:paraId="126BE8E9"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set to 2</w:t>
            </w:r>
          </w:p>
        </w:tc>
      </w:tr>
      <w:tr w:rsidR="00EE327F" w:rsidRPr="00EE327F" w14:paraId="4873FA47" w14:textId="77777777" w:rsidTr="001256BF">
        <w:trPr>
          <w:jc w:val="center"/>
        </w:trPr>
        <w:tc>
          <w:tcPr>
            <w:tcW w:w="2818" w:type="dxa"/>
          </w:tcPr>
          <w:p w14:paraId="447FD432"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mode-change-</w:t>
            </w:r>
            <w:proofErr w:type="spellStart"/>
            <w:r w:rsidRPr="00EE327F">
              <w:rPr>
                <w:rFonts w:ascii="Arial" w:hAnsi="Arial"/>
                <w:sz w:val="18"/>
              </w:rPr>
              <w:t>neighbor</w:t>
            </w:r>
            <w:proofErr w:type="spellEnd"/>
          </w:p>
        </w:tc>
        <w:tc>
          <w:tcPr>
            <w:tcW w:w="4359" w:type="dxa"/>
          </w:tcPr>
          <w:p w14:paraId="76FC4F1D"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71EF1F0B" w14:textId="77777777" w:rsidTr="001256BF">
        <w:trPr>
          <w:jc w:val="center"/>
        </w:trPr>
        <w:tc>
          <w:tcPr>
            <w:tcW w:w="2818" w:type="dxa"/>
          </w:tcPr>
          <w:p w14:paraId="24556178"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E327F">
              <w:rPr>
                <w:rFonts w:ascii="Arial" w:hAnsi="Arial"/>
                <w:sz w:val="18"/>
              </w:rPr>
              <w:t>maxptime</w:t>
            </w:r>
            <w:proofErr w:type="spellEnd"/>
          </w:p>
        </w:tc>
        <w:tc>
          <w:tcPr>
            <w:tcW w:w="4359" w:type="dxa"/>
          </w:tcPr>
          <w:p w14:paraId="7A88ECBE"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set to 240, see also Table 7.1</w:t>
            </w:r>
          </w:p>
        </w:tc>
      </w:tr>
      <w:tr w:rsidR="00EE327F" w:rsidRPr="00EE327F" w14:paraId="2649238D" w14:textId="77777777" w:rsidTr="001256BF">
        <w:trPr>
          <w:jc w:val="center"/>
        </w:trPr>
        <w:tc>
          <w:tcPr>
            <w:tcW w:w="2818" w:type="dxa"/>
          </w:tcPr>
          <w:p w14:paraId="7D86EA18"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E327F">
              <w:rPr>
                <w:rFonts w:ascii="Arial" w:hAnsi="Arial"/>
                <w:sz w:val="18"/>
              </w:rPr>
              <w:t>crc</w:t>
            </w:r>
            <w:proofErr w:type="spellEnd"/>
          </w:p>
        </w:tc>
        <w:tc>
          <w:tcPr>
            <w:tcW w:w="4359" w:type="dxa"/>
          </w:tcPr>
          <w:p w14:paraId="3BCF99B9"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08E597AC" w14:textId="77777777" w:rsidTr="001256BF">
        <w:trPr>
          <w:jc w:val="center"/>
        </w:trPr>
        <w:tc>
          <w:tcPr>
            <w:tcW w:w="2818" w:type="dxa"/>
          </w:tcPr>
          <w:p w14:paraId="5EE5ADCA"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gramStart"/>
            <w:r w:rsidRPr="00EE327F">
              <w:rPr>
                <w:rFonts w:ascii="Arial" w:hAnsi="Arial"/>
                <w:sz w:val="18"/>
              </w:rPr>
              <w:t>robust-sorting</w:t>
            </w:r>
            <w:proofErr w:type="gramEnd"/>
          </w:p>
        </w:tc>
        <w:tc>
          <w:tcPr>
            <w:tcW w:w="4359" w:type="dxa"/>
          </w:tcPr>
          <w:p w14:paraId="2C4908DC"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5EE0A826" w14:textId="77777777" w:rsidTr="001256BF">
        <w:trPr>
          <w:jc w:val="center"/>
        </w:trPr>
        <w:tc>
          <w:tcPr>
            <w:tcW w:w="2818" w:type="dxa"/>
          </w:tcPr>
          <w:p w14:paraId="6AF85A5A"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interleaving</w:t>
            </w:r>
          </w:p>
        </w:tc>
        <w:tc>
          <w:tcPr>
            <w:tcW w:w="4359" w:type="dxa"/>
          </w:tcPr>
          <w:p w14:paraId="54AF29BA"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not be included</w:t>
            </w:r>
          </w:p>
        </w:tc>
      </w:tr>
      <w:tr w:rsidR="00EE327F" w:rsidRPr="00EE327F" w14:paraId="559E1616" w14:textId="77777777" w:rsidTr="001256BF">
        <w:trPr>
          <w:jc w:val="center"/>
        </w:trPr>
        <w:tc>
          <w:tcPr>
            <w:tcW w:w="2818" w:type="dxa"/>
          </w:tcPr>
          <w:p w14:paraId="6B9FA300"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proofErr w:type="spellStart"/>
            <w:r w:rsidRPr="00EE327F">
              <w:rPr>
                <w:rFonts w:ascii="Arial" w:hAnsi="Arial"/>
                <w:sz w:val="18"/>
              </w:rPr>
              <w:t>ptime</w:t>
            </w:r>
            <w:proofErr w:type="spellEnd"/>
          </w:p>
        </w:tc>
        <w:tc>
          <w:tcPr>
            <w:tcW w:w="4359" w:type="dxa"/>
          </w:tcPr>
          <w:p w14:paraId="663D3819"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set according to Table 7.1</w:t>
            </w:r>
          </w:p>
        </w:tc>
      </w:tr>
      <w:tr w:rsidR="00EE327F" w:rsidRPr="00EE327F" w14:paraId="6CDAB4C7" w14:textId="77777777" w:rsidTr="001256BF">
        <w:trPr>
          <w:jc w:val="center"/>
        </w:trPr>
        <w:tc>
          <w:tcPr>
            <w:tcW w:w="2818" w:type="dxa"/>
          </w:tcPr>
          <w:p w14:paraId="2CC21F43"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channels</w:t>
            </w:r>
          </w:p>
        </w:tc>
        <w:tc>
          <w:tcPr>
            <w:tcW w:w="4359" w:type="dxa"/>
          </w:tcPr>
          <w:p w14:paraId="2E361BF1"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either be set to 1 or be omitted</w:t>
            </w:r>
          </w:p>
        </w:tc>
      </w:tr>
      <w:tr w:rsidR="00EE327F" w:rsidRPr="00EE327F" w14:paraId="0ED27BC7" w14:textId="77777777" w:rsidTr="001256BF">
        <w:trPr>
          <w:jc w:val="center"/>
        </w:trPr>
        <w:tc>
          <w:tcPr>
            <w:tcW w:w="2818" w:type="dxa"/>
          </w:tcPr>
          <w:p w14:paraId="1D563A65"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max-red</w:t>
            </w:r>
          </w:p>
        </w:tc>
        <w:tc>
          <w:tcPr>
            <w:tcW w:w="4359" w:type="dxa"/>
          </w:tcPr>
          <w:p w14:paraId="100AF129"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included and shall be set to 220 or less</w:t>
            </w:r>
          </w:p>
        </w:tc>
      </w:tr>
      <w:tr w:rsidR="00EE327F" w:rsidRPr="00EE327F" w14:paraId="5AEA1B15" w14:textId="77777777" w:rsidTr="001256BF">
        <w:trPr>
          <w:jc w:val="center"/>
        </w:trPr>
        <w:tc>
          <w:tcPr>
            <w:tcW w:w="2818" w:type="dxa"/>
          </w:tcPr>
          <w:p w14:paraId="3BE33884"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bookmarkStart w:id="24" w:name="_MCCTEMPBM_CRPT86940005___7" w:colFirst="0" w:colLast="0"/>
            <w:proofErr w:type="spellStart"/>
            <w:r w:rsidRPr="00EE327F">
              <w:rPr>
                <w:rFonts w:ascii="Arial" w:hAnsi="Arial"/>
                <w:sz w:val="18"/>
              </w:rPr>
              <w:t>ecn</w:t>
            </w:r>
            <w:proofErr w:type="spellEnd"/>
            <w:r w:rsidRPr="00EE327F">
              <w:rPr>
                <w:rFonts w:ascii="Arial" w:hAnsi="Arial"/>
                <w:sz w:val="18"/>
              </w:rPr>
              <w:t>-capable-</w:t>
            </w:r>
            <w:proofErr w:type="spellStart"/>
            <w:r w:rsidRPr="00EE327F">
              <w:rPr>
                <w:rFonts w:ascii="Arial" w:hAnsi="Arial"/>
                <w:sz w:val="18"/>
              </w:rPr>
              <w:t>rtp</w:t>
            </w:r>
            <w:proofErr w:type="spellEnd"/>
            <w:r w:rsidRPr="00EE327F">
              <w:rPr>
                <w:rFonts w:ascii="Arial" w:hAnsi="Arial"/>
                <w:sz w:val="18"/>
              </w:rPr>
              <w:t xml:space="preserve">: leap </w:t>
            </w:r>
            <w:proofErr w:type="spellStart"/>
            <w:r w:rsidRPr="00EE327F">
              <w:rPr>
                <w:rFonts w:ascii="Arial" w:hAnsi="Arial"/>
                <w:sz w:val="18"/>
              </w:rPr>
              <w:t>ect</w:t>
            </w:r>
            <w:proofErr w:type="spellEnd"/>
            <w:r w:rsidRPr="00EE327F">
              <w:rPr>
                <w:rFonts w:ascii="Arial" w:hAnsi="Arial"/>
                <w:sz w:val="18"/>
              </w:rPr>
              <w:t>=0</w:t>
            </w:r>
          </w:p>
        </w:tc>
        <w:tc>
          <w:tcPr>
            <w:tcW w:w="4359" w:type="dxa"/>
          </w:tcPr>
          <w:p w14:paraId="16FBF4C6" w14:textId="77777777" w:rsidR="00EE327F" w:rsidRPr="00EE327F" w:rsidRDefault="00EE327F" w:rsidP="00EE327F">
            <w:pPr>
              <w:keepNext/>
              <w:keepLines/>
              <w:widowControl w:val="0"/>
              <w:tabs>
                <w:tab w:val="left" w:pos="1418"/>
                <w:tab w:val="left" w:pos="2835"/>
                <w:tab w:val="left" w:pos="4253"/>
                <w:tab w:val="left" w:pos="5670"/>
                <w:tab w:val="left" w:pos="7088"/>
                <w:tab w:val="left" w:pos="8505"/>
              </w:tabs>
              <w:spacing w:before="60" w:after="0"/>
              <w:rPr>
                <w:rFonts w:ascii="Arial" w:hAnsi="Arial"/>
                <w:sz w:val="18"/>
              </w:rPr>
            </w:pPr>
            <w:r w:rsidRPr="00EE327F">
              <w:rPr>
                <w:rFonts w:ascii="Arial" w:hAnsi="Arial"/>
                <w:sz w:val="18"/>
              </w:rPr>
              <w:t>Shall be included if offering to use ECN and if the session setup allows for bit-rate adaptation</w:t>
            </w:r>
          </w:p>
        </w:tc>
      </w:tr>
      <w:bookmarkEnd w:id="24"/>
    </w:tbl>
    <w:p w14:paraId="621DD596" w14:textId="77777777" w:rsidR="00EE327F" w:rsidRPr="00EE327F" w:rsidRDefault="00EE327F" w:rsidP="00EE327F">
      <w:pPr>
        <w:spacing w:after="0"/>
      </w:pPr>
    </w:p>
    <w:p w14:paraId="2D97B6FB" w14:textId="77777777" w:rsidR="00EE327F" w:rsidRPr="00EE327F" w:rsidRDefault="00EE327F" w:rsidP="00EE327F">
      <w:pPr>
        <w:keepNext/>
        <w:keepLines/>
        <w:spacing w:before="60"/>
        <w:jc w:val="center"/>
        <w:rPr>
          <w:rFonts w:ascii="Arial" w:hAnsi="Arial"/>
          <w:b/>
        </w:rPr>
      </w:pPr>
      <w:r w:rsidRPr="00EE327F">
        <w:rPr>
          <w:rFonts w:ascii="Arial" w:hAnsi="Arial"/>
          <w:b/>
        </w:rPr>
        <w:t>Table 6.2a: SDP parameters for EVS (both Primary and AMR-WB IO modes, when the MTSI client in terminal offers EVS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842"/>
        <w:gridCol w:w="7797"/>
      </w:tblGrid>
      <w:tr w:rsidR="00EE327F" w:rsidRPr="00EE327F" w14:paraId="796C12B8" w14:textId="77777777" w:rsidTr="001256BF">
        <w:trPr>
          <w:jc w:val="center"/>
        </w:trPr>
        <w:tc>
          <w:tcPr>
            <w:tcW w:w="1842" w:type="dxa"/>
          </w:tcPr>
          <w:p w14:paraId="30538CB5" w14:textId="77777777" w:rsidR="00EE327F" w:rsidRPr="00EE327F" w:rsidRDefault="00EE327F" w:rsidP="00EE327F">
            <w:pPr>
              <w:keepNext/>
              <w:keepLines/>
              <w:spacing w:after="0"/>
              <w:jc w:val="center"/>
              <w:rPr>
                <w:rFonts w:ascii="Arial" w:hAnsi="Arial"/>
                <w:b/>
                <w:sz w:val="18"/>
              </w:rPr>
            </w:pPr>
            <w:r w:rsidRPr="00EE327F">
              <w:rPr>
                <w:rFonts w:ascii="Arial" w:hAnsi="Arial"/>
                <w:b/>
                <w:sz w:val="18"/>
              </w:rPr>
              <w:t>Parameter</w:t>
            </w:r>
          </w:p>
        </w:tc>
        <w:tc>
          <w:tcPr>
            <w:tcW w:w="7797" w:type="dxa"/>
          </w:tcPr>
          <w:p w14:paraId="1049C736" w14:textId="77777777" w:rsidR="00EE327F" w:rsidRPr="00EE327F" w:rsidRDefault="00EE327F" w:rsidP="00EE327F">
            <w:pPr>
              <w:keepNext/>
              <w:keepLines/>
              <w:spacing w:after="0"/>
              <w:jc w:val="center"/>
              <w:rPr>
                <w:rFonts w:ascii="Arial" w:hAnsi="Arial"/>
                <w:b/>
                <w:sz w:val="18"/>
              </w:rPr>
            </w:pPr>
            <w:r w:rsidRPr="00EE327F">
              <w:rPr>
                <w:rFonts w:ascii="Arial" w:hAnsi="Arial"/>
                <w:b/>
                <w:sz w:val="18"/>
              </w:rPr>
              <w:t>Usage</w:t>
            </w:r>
          </w:p>
        </w:tc>
      </w:tr>
      <w:tr w:rsidR="00EE327F" w:rsidRPr="00EE327F" w14:paraId="67ED30D0" w14:textId="77777777" w:rsidTr="001256BF">
        <w:trPr>
          <w:jc w:val="center"/>
        </w:trPr>
        <w:tc>
          <w:tcPr>
            <w:tcW w:w="1842" w:type="dxa"/>
          </w:tcPr>
          <w:p w14:paraId="42170E36"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ptime</w:t>
            </w:r>
            <w:proofErr w:type="spellEnd"/>
          </w:p>
        </w:tc>
        <w:tc>
          <w:tcPr>
            <w:tcW w:w="7797" w:type="dxa"/>
          </w:tcPr>
          <w:p w14:paraId="098900B7"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7.1</w:t>
            </w:r>
          </w:p>
        </w:tc>
      </w:tr>
      <w:tr w:rsidR="00EE327F" w:rsidRPr="00EE327F" w14:paraId="57C7C102" w14:textId="77777777" w:rsidTr="001256BF">
        <w:trPr>
          <w:jc w:val="center"/>
        </w:trPr>
        <w:tc>
          <w:tcPr>
            <w:tcW w:w="1842" w:type="dxa"/>
          </w:tcPr>
          <w:p w14:paraId="11768E95"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maxptime</w:t>
            </w:r>
            <w:proofErr w:type="spellEnd"/>
          </w:p>
        </w:tc>
        <w:tc>
          <w:tcPr>
            <w:tcW w:w="7797" w:type="dxa"/>
          </w:tcPr>
          <w:p w14:paraId="0C4896A4" w14:textId="77777777" w:rsidR="00EE327F" w:rsidRPr="00EE327F" w:rsidRDefault="00EE327F" w:rsidP="00EE327F">
            <w:pPr>
              <w:keepNext/>
              <w:keepLines/>
              <w:spacing w:after="0"/>
              <w:rPr>
                <w:rFonts w:ascii="Arial" w:hAnsi="Arial"/>
                <w:sz w:val="18"/>
              </w:rPr>
            </w:pPr>
            <w:r w:rsidRPr="00EE327F">
              <w:rPr>
                <w:rFonts w:ascii="Arial" w:hAnsi="Arial"/>
                <w:sz w:val="18"/>
              </w:rPr>
              <w:t>Shall be set to 240, see also Table 7.1</w:t>
            </w:r>
          </w:p>
        </w:tc>
      </w:tr>
      <w:tr w:rsidR="00EE327F" w:rsidRPr="00EE327F" w14:paraId="7F7819EC" w14:textId="77777777" w:rsidTr="001256BF">
        <w:trPr>
          <w:jc w:val="center"/>
        </w:trPr>
        <w:tc>
          <w:tcPr>
            <w:tcW w:w="1842" w:type="dxa"/>
          </w:tcPr>
          <w:p w14:paraId="254442BE"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evs</w:t>
            </w:r>
            <w:proofErr w:type="spellEnd"/>
            <w:r w:rsidRPr="00EE327F">
              <w:rPr>
                <w:rFonts w:ascii="Arial" w:hAnsi="Arial"/>
                <w:sz w:val="18"/>
                <w:lang w:eastAsia="ko-KR"/>
              </w:rPr>
              <w:t>-mode-switch</w:t>
            </w:r>
          </w:p>
        </w:tc>
        <w:tc>
          <w:tcPr>
            <w:tcW w:w="7797" w:type="dxa"/>
          </w:tcPr>
          <w:p w14:paraId="46C144C5" w14:textId="77777777" w:rsidR="00EE327F" w:rsidRPr="00EE327F" w:rsidRDefault="00EE327F" w:rsidP="00EE327F">
            <w:pPr>
              <w:keepNext/>
              <w:keepLines/>
              <w:spacing w:after="0"/>
              <w:rPr>
                <w:rFonts w:ascii="Arial" w:hAnsi="Arial"/>
                <w:sz w:val="18"/>
              </w:rPr>
            </w:pPr>
            <w:r w:rsidRPr="00EE327F">
              <w:rPr>
                <w:rFonts w:ascii="Arial" w:hAnsi="Arial"/>
                <w:sz w:val="18"/>
              </w:rPr>
              <w:t xml:space="preserve">MTSI client in terminal shall not include </w:t>
            </w:r>
            <w:proofErr w:type="spellStart"/>
            <w:r w:rsidRPr="00EE327F">
              <w:rPr>
                <w:rFonts w:ascii="Arial" w:hAnsi="Arial"/>
                <w:sz w:val="18"/>
              </w:rPr>
              <w:t>evs</w:t>
            </w:r>
            <w:proofErr w:type="spellEnd"/>
            <w:r w:rsidRPr="00EE327F">
              <w:rPr>
                <w:rFonts w:ascii="Arial" w:hAnsi="Arial"/>
                <w:sz w:val="18"/>
              </w:rPr>
              <w:t>-mode-switch in the initial SDP offer.</w:t>
            </w:r>
          </w:p>
        </w:tc>
      </w:tr>
      <w:tr w:rsidR="00EE327F" w:rsidRPr="00EE327F" w14:paraId="2058FE25" w14:textId="77777777" w:rsidTr="001256BF">
        <w:trPr>
          <w:jc w:val="center"/>
        </w:trPr>
        <w:tc>
          <w:tcPr>
            <w:tcW w:w="1842" w:type="dxa"/>
          </w:tcPr>
          <w:p w14:paraId="3D876334" w14:textId="77777777" w:rsidR="00EE327F" w:rsidRPr="00EE327F" w:rsidRDefault="00EE327F" w:rsidP="00EE327F">
            <w:pPr>
              <w:keepNext/>
              <w:keepLines/>
              <w:spacing w:after="0"/>
              <w:rPr>
                <w:rFonts w:ascii="Arial" w:hAnsi="Arial"/>
                <w:sz w:val="18"/>
                <w:lang w:eastAsia="ko-KR"/>
              </w:rPr>
            </w:pPr>
            <w:r w:rsidRPr="00EE327F">
              <w:rPr>
                <w:rFonts w:ascii="Arial" w:hAnsi="Arial"/>
                <w:sz w:val="18"/>
              </w:rPr>
              <w:t>hf-only</w:t>
            </w:r>
          </w:p>
        </w:tc>
        <w:tc>
          <w:tcPr>
            <w:tcW w:w="7797" w:type="dxa"/>
          </w:tcPr>
          <w:p w14:paraId="0DF58E19"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7E079235" w14:textId="77777777" w:rsidTr="001256BF">
        <w:trPr>
          <w:jc w:val="center"/>
        </w:trPr>
        <w:tc>
          <w:tcPr>
            <w:tcW w:w="1842" w:type="dxa"/>
          </w:tcPr>
          <w:p w14:paraId="111A999A"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dtx</w:t>
            </w:r>
            <w:proofErr w:type="spellEnd"/>
          </w:p>
        </w:tc>
        <w:tc>
          <w:tcPr>
            <w:tcW w:w="7797" w:type="dxa"/>
          </w:tcPr>
          <w:p w14:paraId="44835959" w14:textId="77777777" w:rsidR="00EE327F" w:rsidRPr="00EE327F" w:rsidRDefault="00EE327F" w:rsidP="00EE327F">
            <w:pPr>
              <w:keepNext/>
              <w:keepLines/>
              <w:spacing w:after="0"/>
              <w:rPr>
                <w:rFonts w:ascii="Arial" w:hAnsi="Arial"/>
                <w:bCs/>
                <w:sz w:val="18"/>
              </w:rPr>
            </w:pPr>
            <w:r w:rsidRPr="00EE327F">
              <w:rPr>
                <w:rFonts w:ascii="Arial" w:hAnsi="Arial"/>
                <w:bCs/>
                <w:sz w:val="18"/>
              </w:rPr>
              <w:t xml:space="preserve">MTSI client in terminal shall not include </w:t>
            </w:r>
            <w:proofErr w:type="spellStart"/>
            <w:r w:rsidRPr="00EE327F">
              <w:rPr>
                <w:rFonts w:ascii="Arial" w:hAnsi="Arial"/>
                <w:bCs/>
                <w:sz w:val="18"/>
              </w:rPr>
              <w:t>dtx</w:t>
            </w:r>
            <w:proofErr w:type="spellEnd"/>
            <w:r w:rsidRPr="00EE327F">
              <w:rPr>
                <w:rFonts w:ascii="Arial" w:hAnsi="Arial"/>
                <w:bCs/>
                <w:sz w:val="18"/>
              </w:rPr>
              <w:t xml:space="preserve"> in the initial SDP offer.</w:t>
            </w:r>
          </w:p>
        </w:tc>
      </w:tr>
      <w:tr w:rsidR="00EE327F" w:rsidRPr="00EE327F" w14:paraId="3D7FB8BE" w14:textId="77777777" w:rsidTr="001256BF">
        <w:trPr>
          <w:jc w:val="center"/>
        </w:trPr>
        <w:tc>
          <w:tcPr>
            <w:tcW w:w="1842" w:type="dxa"/>
          </w:tcPr>
          <w:p w14:paraId="0380E428"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dtx-recv</w:t>
            </w:r>
            <w:proofErr w:type="spellEnd"/>
          </w:p>
        </w:tc>
        <w:tc>
          <w:tcPr>
            <w:tcW w:w="7797" w:type="dxa"/>
          </w:tcPr>
          <w:p w14:paraId="02BD9166" w14:textId="77777777" w:rsidR="00EE327F" w:rsidRPr="00EE327F" w:rsidRDefault="00EE327F" w:rsidP="00EE327F">
            <w:pPr>
              <w:keepNext/>
              <w:keepLines/>
              <w:spacing w:after="0"/>
              <w:rPr>
                <w:rFonts w:ascii="Arial" w:hAnsi="Arial"/>
                <w:bCs/>
                <w:sz w:val="18"/>
              </w:rPr>
            </w:pPr>
            <w:r w:rsidRPr="00EE327F">
              <w:rPr>
                <w:rFonts w:ascii="Arial" w:hAnsi="Arial"/>
                <w:bCs/>
                <w:sz w:val="18"/>
              </w:rPr>
              <w:t xml:space="preserve">MTSI client in terminal shall not include </w:t>
            </w:r>
            <w:proofErr w:type="spellStart"/>
            <w:r w:rsidRPr="00EE327F">
              <w:rPr>
                <w:rFonts w:ascii="Arial" w:hAnsi="Arial"/>
                <w:bCs/>
                <w:sz w:val="18"/>
              </w:rPr>
              <w:t>dtx-recv</w:t>
            </w:r>
            <w:proofErr w:type="spellEnd"/>
            <w:r w:rsidRPr="00EE327F">
              <w:rPr>
                <w:rFonts w:ascii="Arial" w:hAnsi="Arial"/>
                <w:bCs/>
                <w:sz w:val="18"/>
              </w:rPr>
              <w:t>.</w:t>
            </w:r>
          </w:p>
        </w:tc>
      </w:tr>
      <w:tr w:rsidR="00EE327F" w:rsidRPr="00EE327F" w14:paraId="022BDCB8" w14:textId="77777777" w:rsidTr="001256BF">
        <w:trPr>
          <w:jc w:val="center"/>
        </w:trPr>
        <w:tc>
          <w:tcPr>
            <w:tcW w:w="1842" w:type="dxa"/>
          </w:tcPr>
          <w:p w14:paraId="67DF1DD3" w14:textId="77777777" w:rsidR="00EE327F" w:rsidRPr="00EE327F" w:rsidRDefault="00EE327F" w:rsidP="00EE327F">
            <w:pPr>
              <w:keepNext/>
              <w:keepLines/>
              <w:spacing w:after="0"/>
              <w:rPr>
                <w:rFonts w:ascii="Arial" w:hAnsi="Arial"/>
                <w:sz w:val="18"/>
              </w:rPr>
            </w:pPr>
            <w:r w:rsidRPr="00EE327F">
              <w:rPr>
                <w:rFonts w:ascii="Arial" w:hAnsi="Arial"/>
                <w:sz w:val="18"/>
              </w:rPr>
              <w:t>max-red</w:t>
            </w:r>
          </w:p>
        </w:tc>
        <w:tc>
          <w:tcPr>
            <w:tcW w:w="7797" w:type="dxa"/>
          </w:tcPr>
          <w:p w14:paraId="75881F76" w14:textId="77777777" w:rsidR="00EE327F" w:rsidRPr="00EE327F" w:rsidRDefault="00EE327F" w:rsidP="00EE327F">
            <w:pPr>
              <w:keepNext/>
              <w:keepLines/>
              <w:spacing w:after="0"/>
              <w:rPr>
                <w:rFonts w:ascii="Arial" w:hAnsi="Arial"/>
                <w:bCs/>
                <w:sz w:val="18"/>
              </w:rPr>
            </w:pPr>
            <w:r w:rsidRPr="00EE327F">
              <w:rPr>
                <w:rFonts w:ascii="Arial" w:hAnsi="Arial"/>
                <w:sz w:val="18"/>
              </w:rPr>
              <w:t>Shall be included and shall be set to 220 or less.</w:t>
            </w:r>
          </w:p>
        </w:tc>
      </w:tr>
      <w:tr w:rsidR="00EE327F" w:rsidRPr="00EE327F" w14:paraId="6707D32A" w14:textId="77777777" w:rsidTr="001256BF">
        <w:trPr>
          <w:jc w:val="center"/>
        </w:trPr>
        <w:tc>
          <w:tcPr>
            <w:tcW w:w="1842" w:type="dxa"/>
          </w:tcPr>
          <w:p w14:paraId="67BF3311" w14:textId="77777777" w:rsidR="00EE327F" w:rsidRPr="00EE327F" w:rsidRDefault="00EE327F" w:rsidP="00EE327F">
            <w:pPr>
              <w:keepNext/>
              <w:keepLines/>
              <w:spacing w:after="0"/>
              <w:rPr>
                <w:rFonts w:ascii="Arial" w:hAnsi="Arial"/>
                <w:sz w:val="18"/>
              </w:rPr>
            </w:pPr>
            <w:r w:rsidRPr="00EE327F">
              <w:rPr>
                <w:rFonts w:ascii="Arial" w:hAnsi="Arial"/>
                <w:sz w:val="18"/>
              </w:rPr>
              <w:t>channels</w:t>
            </w:r>
          </w:p>
        </w:tc>
        <w:tc>
          <w:tcPr>
            <w:tcW w:w="7797" w:type="dxa"/>
          </w:tcPr>
          <w:p w14:paraId="2D17042C"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20908E3C" w14:textId="77777777" w:rsidTr="001256BF">
        <w:trPr>
          <w:jc w:val="center"/>
        </w:trPr>
        <w:tc>
          <w:tcPr>
            <w:tcW w:w="1842" w:type="dxa"/>
          </w:tcPr>
          <w:p w14:paraId="323CE187" w14:textId="77777777" w:rsidR="00EE327F" w:rsidRPr="00EE327F" w:rsidDel="006B2CC5" w:rsidRDefault="00EE327F" w:rsidP="00EE327F">
            <w:pPr>
              <w:keepNext/>
              <w:keepLines/>
              <w:spacing w:after="0"/>
              <w:rPr>
                <w:rFonts w:ascii="Arial" w:hAnsi="Arial"/>
                <w:sz w:val="18"/>
                <w:lang w:eastAsia="ko-KR"/>
              </w:rPr>
            </w:pPr>
            <w:proofErr w:type="spellStart"/>
            <w:r w:rsidRPr="00EE327F">
              <w:rPr>
                <w:rFonts w:ascii="Arial" w:hAnsi="Arial"/>
                <w:sz w:val="18"/>
                <w:lang w:eastAsia="ko-KR"/>
              </w:rPr>
              <w:t>cmr</w:t>
            </w:r>
            <w:proofErr w:type="spellEnd"/>
          </w:p>
        </w:tc>
        <w:tc>
          <w:tcPr>
            <w:tcW w:w="7797" w:type="dxa"/>
          </w:tcPr>
          <w:p w14:paraId="64A4C7C4" w14:textId="77777777" w:rsidR="00EE327F" w:rsidRPr="00EE327F" w:rsidDel="006B2CC5"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79C40363" w14:textId="77777777" w:rsidTr="001256BF">
        <w:trPr>
          <w:jc w:val="center"/>
        </w:trPr>
        <w:tc>
          <w:tcPr>
            <w:tcW w:w="1842" w:type="dxa"/>
          </w:tcPr>
          <w:p w14:paraId="64AD5A14"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br</w:t>
            </w:r>
            <w:proofErr w:type="spellEnd"/>
          </w:p>
        </w:tc>
        <w:tc>
          <w:tcPr>
            <w:tcW w:w="7797" w:type="dxa"/>
          </w:tcPr>
          <w:p w14:paraId="696599A3" w14:textId="77777777" w:rsidR="00EE327F" w:rsidRPr="00EE327F" w:rsidRDefault="00EE327F" w:rsidP="00EE327F">
            <w:pPr>
              <w:keepNext/>
              <w:keepLines/>
              <w:spacing w:after="0"/>
              <w:rPr>
                <w:rFonts w:ascii="Arial" w:hAnsi="Arial"/>
                <w:sz w:val="18"/>
              </w:rPr>
            </w:pPr>
            <w:r w:rsidRPr="00EE327F">
              <w:rPr>
                <w:rFonts w:ascii="Arial" w:hAnsi="Arial"/>
                <w:sz w:val="18"/>
              </w:rPr>
              <w:t xml:space="preserve">An MTSI client in terminal supporting the EVS codec is required to support the entire bit-rate range but may offer a smaller bit-rate range or even a single </w:t>
            </w:r>
            <w:proofErr w:type="gramStart"/>
            <w:r w:rsidRPr="00EE327F">
              <w:rPr>
                <w:rFonts w:ascii="Arial" w:hAnsi="Arial"/>
                <w:sz w:val="18"/>
              </w:rPr>
              <w:t>bit-rate</w:t>
            </w:r>
            <w:proofErr w:type="gramEnd"/>
            <w:r w:rsidRPr="00EE327F">
              <w:rPr>
                <w:rFonts w:ascii="Arial" w:hAnsi="Arial"/>
                <w:sz w:val="18"/>
              </w:rPr>
              <w:t>.</w:t>
            </w:r>
          </w:p>
        </w:tc>
      </w:tr>
      <w:tr w:rsidR="00EE327F" w:rsidRPr="00EE327F" w14:paraId="05F8D247" w14:textId="77777777" w:rsidTr="001256BF">
        <w:trPr>
          <w:jc w:val="center"/>
        </w:trPr>
        <w:tc>
          <w:tcPr>
            <w:tcW w:w="1842" w:type="dxa"/>
          </w:tcPr>
          <w:p w14:paraId="6FC2F2DC"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br</w:t>
            </w:r>
            <w:proofErr w:type="spellEnd"/>
            <w:r w:rsidRPr="00EE327F">
              <w:rPr>
                <w:rFonts w:ascii="Arial" w:hAnsi="Arial"/>
                <w:sz w:val="18"/>
                <w:lang w:eastAsia="ko-KR"/>
              </w:rPr>
              <w:t>-send</w:t>
            </w:r>
          </w:p>
        </w:tc>
        <w:tc>
          <w:tcPr>
            <w:tcW w:w="7797" w:type="dxa"/>
          </w:tcPr>
          <w:p w14:paraId="24EBD28B"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21801E47" w14:textId="77777777" w:rsidTr="001256BF">
        <w:trPr>
          <w:jc w:val="center"/>
        </w:trPr>
        <w:tc>
          <w:tcPr>
            <w:tcW w:w="1842" w:type="dxa"/>
          </w:tcPr>
          <w:p w14:paraId="35A78E9D"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br-recv</w:t>
            </w:r>
            <w:proofErr w:type="spellEnd"/>
          </w:p>
        </w:tc>
        <w:tc>
          <w:tcPr>
            <w:tcW w:w="7797" w:type="dxa"/>
          </w:tcPr>
          <w:p w14:paraId="7816E5F0"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5A69DA2E" w14:textId="77777777" w:rsidTr="001256BF">
        <w:trPr>
          <w:jc w:val="center"/>
        </w:trPr>
        <w:tc>
          <w:tcPr>
            <w:tcW w:w="1842" w:type="dxa"/>
          </w:tcPr>
          <w:p w14:paraId="4B164775"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bw</w:t>
            </w:r>
            <w:proofErr w:type="spellEnd"/>
          </w:p>
        </w:tc>
        <w:tc>
          <w:tcPr>
            <w:tcW w:w="7797" w:type="dxa"/>
          </w:tcPr>
          <w:p w14:paraId="30C04027"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562AE529" w14:textId="77777777" w:rsidTr="001256BF">
        <w:trPr>
          <w:jc w:val="center"/>
        </w:trPr>
        <w:tc>
          <w:tcPr>
            <w:tcW w:w="1842" w:type="dxa"/>
          </w:tcPr>
          <w:p w14:paraId="29E3F187"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bw</w:t>
            </w:r>
            <w:proofErr w:type="spellEnd"/>
            <w:r w:rsidRPr="00EE327F">
              <w:rPr>
                <w:rFonts w:ascii="Arial" w:hAnsi="Arial"/>
                <w:sz w:val="18"/>
                <w:lang w:eastAsia="ko-KR"/>
              </w:rPr>
              <w:t>-send</w:t>
            </w:r>
          </w:p>
        </w:tc>
        <w:tc>
          <w:tcPr>
            <w:tcW w:w="7797" w:type="dxa"/>
          </w:tcPr>
          <w:p w14:paraId="28B58137"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04109954" w14:textId="77777777" w:rsidTr="001256BF">
        <w:trPr>
          <w:jc w:val="center"/>
        </w:trPr>
        <w:tc>
          <w:tcPr>
            <w:tcW w:w="1842" w:type="dxa"/>
          </w:tcPr>
          <w:p w14:paraId="46A628FD"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bw-recv</w:t>
            </w:r>
            <w:proofErr w:type="spellEnd"/>
          </w:p>
        </w:tc>
        <w:tc>
          <w:tcPr>
            <w:tcW w:w="7797" w:type="dxa"/>
          </w:tcPr>
          <w:p w14:paraId="6F7F5C9B"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785F1A5C" w14:textId="77777777" w:rsidTr="001256BF">
        <w:trPr>
          <w:jc w:val="center"/>
        </w:trPr>
        <w:tc>
          <w:tcPr>
            <w:tcW w:w="1842" w:type="dxa"/>
          </w:tcPr>
          <w:p w14:paraId="0BD6D81A" w14:textId="77777777" w:rsidR="00EE327F" w:rsidRPr="00EE327F" w:rsidRDefault="00EE327F" w:rsidP="00EE327F">
            <w:pPr>
              <w:keepNext/>
              <w:keepLines/>
              <w:spacing w:after="0"/>
              <w:rPr>
                <w:rFonts w:ascii="Arial" w:hAnsi="Arial"/>
                <w:sz w:val="18"/>
                <w:lang w:eastAsia="ko-KR"/>
              </w:rPr>
            </w:pPr>
            <w:proofErr w:type="spellStart"/>
            <w:r w:rsidRPr="00EE327F">
              <w:rPr>
                <w:rFonts w:ascii="Arial" w:hAnsi="Arial"/>
                <w:sz w:val="18"/>
                <w:lang w:eastAsia="ko-KR"/>
              </w:rPr>
              <w:t>ch</w:t>
            </w:r>
            <w:proofErr w:type="spellEnd"/>
            <w:r w:rsidRPr="00EE327F">
              <w:rPr>
                <w:rFonts w:ascii="Arial" w:hAnsi="Arial"/>
                <w:sz w:val="18"/>
                <w:lang w:eastAsia="ko-KR"/>
              </w:rPr>
              <w:t>-send</w:t>
            </w:r>
          </w:p>
        </w:tc>
        <w:tc>
          <w:tcPr>
            <w:tcW w:w="7797" w:type="dxa"/>
          </w:tcPr>
          <w:p w14:paraId="4C2D13D8"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28EEE2D6" w14:textId="77777777" w:rsidTr="001256BF">
        <w:trPr>
          <w:jc w:val="center"/>
        </w:trPr>
        <w:tc>
          <w:tcPr>
            <w:tcW w:w="1842" w:type="dxa"/>
          </w:tcPr>
          <w:p w14:paraId="738333E7" w14:textId="77777777" w:rsidR="00EE327F" w:rsidRPr="00EE327F" w:rsidRDefault="00EE327F" w:rsidP="00EE327F">
            <w:pPr>
              <w:keepNext/>
              <w:keepLines/>
              <w:spacing w:after="0"/>
              <w:rPr>
                <w:rFonts w:ascii="Arial" w:hAnsi="Arial"/>
                <w:sz w:val="18"/>
                <w:lang w:eastAsia="ko-KR"/>
              </w:rPr>
            </w:pPr>
            <w:proofErr w:type="spellStart"/>
            <w:r w:rsidRPr="00EE327F">
              <w:rPr>
                <w:rFonts w:ascii="Arial" w:hAnsi="Arial"/>
                <w:sz w:val="18"/>
                <w:lang w:eastAsia="ko-KR"/>
              </w:rPr>
              <w:t>ch-recv</w:t>
            </w:r>
            <w:proofErr w:type="spellEnd"/>
          </w:p>
        </w:tc>
        <w:tc>
          <w:tcPr>
            <w:tcW w:w="7797" w:type="dxa"/>
          </w:tcPr>
          <w:p w14:paraId="0B6B281F"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368B0D0B" w14:textId="77777777" w:rsidTr="001256BF">
        <w:trPr>
          <w:jc w:val="center"/>
        </w:trPr>
        <w:tc>
          <w:tcPr>
            <w:tcW w:w="1842" w:type="dxa"/>
          </w:tcPr>
          <w:p w14:paraId="6F8100B5" w14:textId="77777777" w:rsidR="00EE327F" w:rsidRPr="00EE327F" w:rsidRDefault="00EE327F" w:rsidP="00EE327F">
            <w:pPr>
              <w:keepNext/>
              <w:keepLines/>
              <w:spacing w:after="0"/>
              <w:rPr>
                <w:rFonts w:ascii="Arial" w:hAnsi="Arial"/>
                <w:sz w:val="18"/>
                <w:lang w:eastAsia="ko-KR"/>
              </w:rPr>
            </w:pPr>
            <w:proofErr w:type="spellStart"/>
            <w:r w:rsidRPr="00EE327F">
              <w:rPr>
                <w:rFonts w:ascii="Arial" w:hAnsi="Arial"/>
                <w:sz w:val="18"/>
                <w:lang w:eastAsia="ko-KR"/>
              </w:rPr>
              <w:t>ch</w:t>
            </w:r>
            <w:proofErr w:type="spellEnd"/>
            <w:r w:rsidRPr="00EE327F">
              <w:rPr>
                <w:rFonts w:ascii="Arial" w:hAnsi="Arial"/>
                <w:sz w:val="18"/>
                <w:lang w:eastAsia="ko-KR"/>
              </w:rPr>
              <w:t>-aw-</w:t>
            </w:r>
            <w:proofErr w:type="spellStart"/>
            <w:r w:rsidRPr="00EE327F">
              <w:rPr>
                <w:rFonts w:ascii="Arial" w:hAnsi="Arial"/>
                <w:sz w:val="18"/>
                <w:lang w:eastAsia="ko-KR"/>
              </w:rPr>
              <w:t>recv</w:t>
            </w:r>
            <w:proofErr w:type="spellEnd"/>
          </w:p>
        </w:tc>
        <w:tc>
          <w:tcPr>
            <w:tcW w:w="7797" w:type="dxa"/>
          </w:tcPr>
          <w:p w14:paraId="43051F35"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1982DF3C" w14:textId="77777777" w:rsidTr="001256BF">
        <w:trPr>
          <w:jc w:val="center"/>
        </w:trPr>
        <w:tc>
          <w:tcPr>
            <w:tcW w:w="1842" w:type="dxa"/>
          </w:tcPr>
          <w:p w14:paraId="0F804234" w14:textId="77777777" w:rsidR="00EE327F" w:rsidRPr="00EE327F" w:rsidRDefault="00EE327F" w:rsidP="00EE327F">
            <w:pPr>
              <w:keepNext/>
              <w:keepLines/>
              <w:spacing w:after="0"/>
              <w:rPr>
                <w:rFonts w:ascii="Arial" w:hAnsi="Arial"/>
                <w:sz w:val="18"/>
                <w:lang w:eastAsia="ko-KR"/>
              </w:rPr>
            </w:pPr>
            <w:r w:rsidRPr="00EE327F">
              <w:rPr>
                <w:rFonts w:ascii="Arial" w:hAnsi="Arial"/>
                <w:sz w:val="18"/>
              </w:rPr>
              <w:t>mode-set</w:t>
            </w:r>
          </w:p>
        </w:tc>
        <w:tc>
          <w:tcPr>
            <w:tcW w:w="7797" w:type="dxa"/>
          </w:tcPr>
          <w:p w14:paraId="46788B40" w14:textId="77777777" w:rsidR="00EE327F" w:rsidRPr="00EE327F" w:rsidRDefault="00EE327F" w:rsidP="00EE327F">
            <w:pPr>
              <w:keepNext/>
              <w:keepLines/>
              <w:spacing w:after="0"/>
              <w:rPr>
                <w:rFonts w:ascii="Arial" w:hAnsi="Arial"/>
                <w:sz w:val="18"/>
              </w:rPr>
            </w:pPr>
            <w:r w:rsidRPr="00EE327F">
              <w:rPr>
                <w:rFonts w:ascii="Arial" w:hAnsi="Arial"/>
                <w:sz w:val="18"/>
              </w:rPr>
              <w:t>Shall not be included</w:t>
            </w:r>
          </w:p>
        </w:tc>
      </w:tr>
      <w:tr w:rsidR="00EE327F" w:rsidRPr="00EE327F" w14:paraId="3230666E" w14:textId="77777777" w:rsidTr="001256BF">
        <w:trPr>
          <w:jc w:val="center"/>
        </w:trPr>
        <w:tc>
          <w:tcPr>
            <w:tcW w:w="1842" w:type="dxa"/>
          </w:tcPr>
          <w:p w14:paraId="4CBAB120" w14:textId="77777777" w:rsidR="00EE327F" w:rsidRPr="00EE327F" w:rsidRDefault="00EE327F" w:rsidP="00EE327F">
            <w:pPr>
              <w:keepNext/>
              <w:keepLines/>
              <w:spacing w:after="0"/>
              <w:rPr>
                <w:rFonts w:ascii="Arial" w:hAnsi="Arial"/>
                <w:sz w:val="18"/>
                <w:lang w:eastAsia="ko-KR"/>
              </w:rPr>
            </w:pPr>
            <w:r w:rsidRPr="00EE327F">
              <w:rPr>
                <w:rFonts w:ascii="Arial" w:hAnsi="Arial"/>
                <w:sz w:val="18"/>
              </w:rPr>
              <w:t>mode-change-period</w:t>
            </w:r>
          </w:p>
        </w:tc>
        <w:tc>
          <w:tcPr>
            <w:tcW w:w="7797" w:type="dxa"/>
          </w:tcPr>
          <w:p w14:paraId="3129F889" w14:textId="77777777" w:rsidR="00EE327F" w:rsidRPr="00EE327F" w:rsidRDefault="00EE327F" w:rsidP="00EE327F">
            <w:pPr>
              <w:keepNext/>
              <w:keepLines/>
              <w:spacing w:after="0"/>
              <w:rPr>
                <w:rFonts w:ascii="Arial" w:hAnsi="Arial"/>
                <w:sz w:val="18"/>
              </w:rPr>
            </w:pPr>
            <w:r w:rsidRPr="00EE327F">
              <w:rPr>
                <w:rFonts w:ascii="Arial" w:hAnsi="Arial"/>
                <w:sz w:val="18"/>
              </w:rPr>
              <w:t>Shall not be included</w:t>
            </w:r>
          </w:p>
        </w:tc>
      </w:tr>
      <w:tr w:rsidR="00EE327F" w:rsidRPr="00EE327F" w14:paraId="6F6547BC" w14:textId="77777777" w:rsidTr="001256BF">
        <w:trPr>
          <w:jc w:val="center"/>
        </w:trPr>
        <w:tc>
          <w:tcPr>
            <w:tcW w:w="1842" w:type="dxa"/>
          </w:tcPr>
          <w:p w14:paraId="05D64874" w14:textId="77777777" w:rsidR="00EE327F" w:rsidRPr="00EE327F" w:rsidDel="006B2CC5" w:rsidRDefault="00EE327F" w:rsidP="00EE327F">
            <w:pPr>
              <w:keepNext/>
              <w:keepLines/>
              <w:spacing w:after="0"/>
              <w:rPr>
                <w:rFonts w:ascii="Arial" w:hAnsi="Arial"/>
                <w:sz w:val="18"/>
              </w:rPr>
            </w:pPr>
            <w:r w:rsidRPr="00EE327F">
              <w:rPr>
                <w:rFonts w:ascii="Arial" w:hAnsi="Arial"/>
                <w:sz w:val="18"/>
              </w:rPr>
              <w:t>mode-change-capability</w:t>
            </w:r>
          </w:p>
        </w:tc>
        <w:tc>
          <w:tcPr>
            <w:tcW w:w="7797" w:type="dxa"/>
          </w:tcPr>
          <w:p w14:paraId="08A6505A" w14:textId="77777777" w:rsidR="00EE327F" w:rsidRPr="00EE327F" w:rsidDel="006B2CC5" w:rsidRDefault="00EE327F" w:rsidP="00EE327F">
            <w:pPr>
              <w:keepNext/>
              <w:keepLines/>
              <w:spacing w:after="0"/>
              <w:rPr>
                <w:rFonts w:ascii="Arial" w:hAnsi="Arial"/>
                <w:sz w:val="18"/>
              </w:rPr>
            </w:pPr>
            <w:r w:rsidRPr="00EE327F">
              <w:rPr>
                <w:rFonts w:ascii="Arial" w:hAnsi="Arial"/>
                <w:sz w:val="18"/>
              </w:rPr>
              <w:t>The SDP offer-answer considerations in TS 26.445 [125] apply.</w:t>
            </w:r>
          </w:p>
        </w:tc>
      </w:tr>
      <w:tr w:rsidR="00EE327F" w:rsidRPr="00EE327F" w14:paraId="5EAC60CF" w14:textId="77777777" w:rsidTr="001256BF">
        <w:trPr>
          <w:jc w:val="center"/>
        </w:trPr>
        <w:tc>
          <w:tcPr>
            <w:tcW w:w="1842" w:type="dxa"/>
          </w:tcPr>
          <w:p w14:paraId="1B7DFC99" w14:textId="77777777" w:rsidR="00EE327F" w:rsidRPr="00EE327F" w:rsidDel="006B2CC5" w:rsidRDefault="00EE327F" w:rsidP="00EE327F">
            <w:pPr>
              <w:keepNext/>
              <w:keepLines/>
              <w:spacing w:after="0"/>
              <w:rPr>
                <w:rFonts w:ascii="Arial" w:hAnsi="Arial"/>
                <w:sz w:val="18"/>
              </w:rPr>
            </w:pPr>
            <w:r w:rsidRPr="00EE327F">
              <w:rPr>
                <w:rFonts w:ascii="Arial" w:hAnsi="Arial"/>
                <w:sz w:val="18"/>
              </w:rPr>
              <w:t>mode-change-</w:t>
            </w:r>
            <w:proofErr w:type="spellStart"/>
            <w:r w:rsidRPr="00EE327F">
              <w:rPr>
                <w:rFonts w:ascii="Arial" w:hAnsi="Arial"/>
                <w:sz w:val="18"/>
              </w:rPr>
              <w:t>neighbor</w:t>
            </w:r>
            <w:proofErr w:type="spellEnd"/>
          </w:p>
        </w:tc>
        <w:tc>
          <w:tcPr>
            <w:tcW w:w="7797" w:type="dxa"/>
          </w:tcPr>
          <w:p w14:paraId="4B503274" w14:textId="77777777" w:rsidR="00EE327F" w:rsidRPr="00EE327F" w:rsidDel="006B2CC5" w:rsidRDefault="00EE327F" w:rsidP="00EE327F">
            <w:pPr>
              <w:keepNext/>
              <w:keepLines/>
              <w:spacing w:after="0"/>
              <w:rPr>
                <w:rFonts w:ascii="Arial" w:hAnsi="Arial"/>
                <w:sz w:val="18"/>
              </w:rPr>
            </w:pPr>
            <w:r w:rsidRPr="00EE327F">
              <w:rPr>
                <w:rFonts w:ascii="Arial" w:hAnsi="Arial"/>
                <w:sz w:val="18"/>
              </w:rPr>
              <w:t>Shall not be included</w:t>
            </w:r>
          </w:p>
        </w:tc>
      </w:tr>
    </w:tbl>
    <w:p w14:paraId="160AC8C8" w14:textId="77777777" w:rsidR="00EE327F" w:rsidRPr="00EE327F" w:rsidRDefault="00EE327F" w:rsidP="00EE327F"/>
    <w:p w14:paraId="36C5637E" w14:textId="77777777" w:rsidR="00EE327F" w:rsidRPr="00EE327F" w:rsidRDefault="00EE327F" w:rsidP="00EE327F">
      <w:pPr>
        <w:keepNext/>
        <w:keepLines/>
        <w:spacing w:before="60"/>
        <w:jc w:val="center"/>
        <w:rPr>
          <w:rFonts w:ascii="Arial" w:hAnsi="Arial"/>
          <w:b/>
        </w:rPr>
      </w:pPr>
      <w:bookmarkStart w:id="25" w:name="MCCQCTEMPBM_00000305"/>
      <w:r w:rsidRPr="00EE327F">
        <w:rPr>
          <w:rFonts w:ascii="Arial" w:hAnsi="Arial"/>
          <w:b/>
        </w:rPr>
        <w:lastRenderedPageBreak/>
        <w:t>Table 6.2b: SDP parameters for IVAS (including EVS Primary and EVS AMR-WB IO modes)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842"/>
        <w:gridCol w:w="7797"/>
      </w:tblGrid>
      <w:tr w:rsidR="00EE327F" w:rsidRPr="00EE327F" w14:paraId="25E4A9D5" w14:textId="77777777" w:rsidTr="001256BF">
        <w:trPr>
          <w:jc w:val="center"/>
        </w:trPr>
        <w:tc>
          <w:tcPr>
            <w:tcW w:w="1842" w:type="dxa"/>
          </w:tcPr>
          <w:bookmarkEnd w:id="25"/>
          <w:p w14:paraId="4D86B383" w14:textId="77777777" w:rsidR="00EE327F" w:rsidRPr="00EE327F" w:rsidRDefault="00EE327F" w:rsidP="00EE327F">
            <w:pPr>
              <w:keepNext/>
              <w:keepLines/>
              <w:spacing w:after="0"/>
              <w:jc w:val="center"/>
              <w:rPr>
                <w:rFonts w:ascii="Arial" w:hAnsi="Arial"/>
                <w:b/>
                <w:sz w:val="18"/>
              </w:rPr>
            </w:pPr>
            <w:r w:rsidRPr="00EE327F">
              <w:rPr>
                <w:rFonts w:ascii="Arial" w:hAnsi="Arial"/>
                <w:b/>
                <w:sz w:val="18"/>
              </w:rPr>
              <w:t>Parameter</w:t>
            </w:r>
          </w:p>
        </w:tc>
        <w:tc>
          <w:tcPr>
            <w:tcW w:w="7797" w:type="dxa"/>
          </w:tcPr>
          <w:p w14:paraId="43A18128" w14:textId="77777777" w:rsidR="00EE327F" w:rsidRPr="00EE327F" w:rsidRDefault="00EE327F" w:rsidP="00EE327F">
            <w:pPr>
              <w:keepNext/>
              <w:keepLines/>
              <w:spacing w:after="0"/>
              <w:jc w:val="center"/>
              <w:rPr>
                <w:rFonts w:ascii="Arial" w:hAnsi="Arial"/>
                <w:b/>
                <w:sz w:val="18"/>
              </w:rPr>
            </w:pPr>
            <w:r w:rsidRPr="00EE327F">
              <w:rPr>
                <w:rFonts w:ascii="Arial" w:hAnsi="Arial"/>
                <w:b/>
                <w:sz w:val="18"/>
              </w:rPr>
              <w:t>Usage</w:t>
            </w:r>
          </w:p>
        </w:tc>
      </w:tr>
      <w:tr w:rsidR="00EE327F" w:rsidRPr="00EE327F" w14:paraId="36BBBF3B" w14:textId="77777777" w:rsidTr="001256BF">
        <w:trPr>
          <w:jc w:val="center"/>
        </w:trPr>
        <w:tc>
          <w:tcPr>
            <w:tcW w:w="1842" w:type="dxa"/>
          </w:tcPr>
          <w:p w14:paraId="50542319"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ptime</w:t>
            </w:r>
            <w:proofErr w:type="spellEnd"/>
          </w:p>
        </w:tc>
        <w:tc>
          <w:tcPr>
            <w:tcW w:w="7797" w:type="dxa"/>
          </w:tcPr>
          <w:p w14:paraId="46D3644D"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7.1</w:t>
            </w:r>
          </w:p>
        </w:tc>
      </w:tr>
      <w:tr w:rsidR="00EE327F" w:rsidRPr="00EE327F" w14:paraId="166556BD" w14:textId="77777777" w:rsidTr="001256BF">
        <w:trPr>
          <w:jc w:val="center"/>
        </w:trPr>
        <w:tc>
          <w:tcPr>
            <w:tcW w:w="1842" w:type="dxa"/>
          </w:tcPr>
          <w:p w14:paraId="5BA40B6E"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maxptime</w:t>
            </w:r>
            <w:proofErr w:type="spellEnd"/>
          </w:p>
        </w:tc>
        <w:tc>
          <w:tcPr>
            <w:tcW w:w="7797" w:type="dxa"/>
          </w:tcPr>
          <w:p w14:paraId="3F57625D" w14:textId="77777777" w:rsidR="00EE327F" w:rsidRPr="00EE327F" w:rsidRDefault="00EE327F" w:rsidP="00EE327F">
            <w:pPr>
              <w:keepNext/>
              <w:keepLines/>
              <w:spacing w:after="0"/>
              <w:rPr>
                <w:rFonts w:ascii="Arial" w:hAnsi="Arial"/>
                <w:sz w:val="18"/>
              </w:rPr>
            </w:pPr>
            <w:r w:rsidRPr="00EE327F">
              <w:rPr>
                <w:rFonts w:ascii="Arial" w:hAnsi="Arial"/>
                <w:sz w:val="18"/>
              </w:rPr>
              <w:t>Shall be set to 240, see also Table 7.1</w:t>
            </w:r>
          </w:p>
        </w:tc>
      </w:tr>
      <w:tr w:rsidR="00EE327F" w:rsidRPr="00EE327F" w14:paraId="61974AD9" w14:textId="77777777" w:rsidTr="001256BF">
        <w:trPr>
          <w:jc w:val="center"/>
        </w:trPr>
        <w:tc>
          <w:tcPr>
            <w:tcW w:w="1842" w:type="dxa"/>
          </w:tcPr>
          <w:p w14:paraId="48BD590A"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evs</w:t>
            </w:r>
            <w:proofErr w:type="spellEnd"/>
            <w:r w:rsidRPr="00EE327F">
              <w:rPr>
                <w:rFonts w:ascii="Arial" w:hAnsi="Arial"/>
                <w:sz w:val="18"/>
                <w:lang w:eastAsia="ko-KR"/>
              </w:rPr>
              <w:t>-mode-switch</w:t>
            </w:r>
          </w:p>
        </w:tc>
        <w:tc>
          <w:tcPr>
            <w:tcW w:w="7797" w:type="dxa"/>
          </w:tcPr>
          <w:p w14:paraId="230DC04F"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4CDAA84E" w14:textId="77777777" w:rsidTr="001256BF">
        <w:trPr>
          <w:jc w:val="center"/>
        </w:trPr>
        <w:tc>
          <w:tcPr>
            <w:tcW w:w="1842" w:type="dxa"/>
          </w:tcPr>
          <w:p w14:paraId="041F50DC" w14:textId="77777777" w:rsidR="00EE327F" w:rsidRPr="00EE327F" w:rsidRDefault="00EE327F" w:rsidP="00EE327F">
            <w:pPr>
              <w:keepNext/>
              <w:keepLines/>
              <w:spacing w:after="0"/>
              <w:rPr>
                <w:rFonts w:ascii="Arial" w:hAnsi="Arial"/>
                <w:sz w:val="18"/>
                <w:lang w:eastAsia="ko-KR"/>
              </w:rPr>
            </w:pPr>
            <w:r w:rsidRPr="00EE327F">
              <w:rPr>
                <w:rFonts w:ascii="Arial" w:hAnsi="Arial"/>
                <w:sz w:val="18"/>
              </w:rPr>
              <w:t>hf-only</w:t>
            </w:r>
          </w:p>
        </w:tc>
        <w:tc>
          <w:tcPr>
            <w:tcW w:w="7797" w:type="dxa"/>
          </w:tcPr>
          <w:p w14:paraId="406DBC39" w14:textId="77777777" w:rsidR="00EE327F" w:rsidRPr="00EE327F" w:rsidRDefault="00EE327F" w:rsidP="00EE327F">
            <w:pPr>
              <w:keepNext/>
              <w:keepLines/>
              <w:spacing w:after="0"/>
              <w:rPr>
                <w:rFonts w:ascii="Arial" w:hAnsi="Arial"/>
                <w:sz w:val="18"/>
              </w:rPr>
            </w:pPr>
            <w:r w:rsidRPr="00EE327F">
              <w:rPr>
                <w:rFonts w:ascii="Arial" w:hAnsi="Arial"/>
                <w:sz w:val="18"/>
              </w:rPr>
              <w:t>If present, it shall be set to 1</w:t>
            </w:r>
          </w:p>
        </w:tc>
      </w:tr>
      <w:tr w:rsidR="00EE327F" w:rsidRPr="00EE327F" w14:paraId="58F9981B" w14:textId="77777777" w:rsidTr="001256BF">
        <w:trPr>
          <w:jc w:val="center"/>
        </w:trPr>
        <w:tc>
          <w:tcPr>
            <w:tcW w:w="1842" w:type="dxa"/>
          </w:tcPr>
          <w:p w14:paraId="7B778AC1"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dtx</w:t>
            </w:r>
            <w:proofErr w:type="spellEnd"/>
          </w:p>
        </w:tc>
        <w:tc>
          <w:tcPr>
            <w:tcW w:w="7797" w:type="dxa"/>
          </w:tcPr>
          <w:p w14:paraId="341306D3" w14:textId="77777777" w:rsidR="00EE327F" w:rsidRPr="00EE327F" w:rsidRDefault="00EE327F" w:rsidP="00EE327F">
            <w:pPr>
              <w:keepNext/>
              <w:keepLines/>
              <w:spacing w:after="0"/>
              <w:rPr>
                <w:rFonts w:ascii="Arial" w:hAnsi="Arial"/>
                <w:bCs/>
                <w:sz w:val="18"/>
              </w:rPr>
            </w:pPr>
            <w:r w:rsidRPr="00EE327F">
              <w:rPr>
                <w:rFonts w:ascii="Arial" w:hAnsi="Arial"/>
                <w:sz w:val="18"/>
              </w:rPr>
              <w:t>Shall be set according to Table 6.2a</w:t>
            </w:r>
          </w:p>
        </w:tc>
      </w:tr>
      <w:tr w:rsidR="00EE327F" w:rsidRPr="00EE327F" w14:paraId="45BDC534" w14:textId="77777777" w:rsidTr="001256BF">
        <w:trPr>
          <w:jc w:val="center"/>
        </w:trPr>
        <w:tc>
          <w:tcPr>
            <w:tcW w:w="1842" w:type="dxa"/>
          </w:tcPr>
          <w:p w14:paraId="7A4D1A46"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dtx</w:t>
            </w:r>
            <w:proofErr w:type="spellEnd"/>
            <w:r w:rsidRPr="00EE327F">
              <w:rPr>
                <w:rFonts w:ascii="Arial" w:hAnsi="Arial"/>
                <w:sz w:val="18"/>
              </w:rPr>
              <w:t>-send</w:t>
            </w:r>
          </w:p>
        </w:tc>
        <w:tc>
          <w:tcPr>
            <w:tcW w:w="7797" w:type="dxa"/>
          </w:tcPr>
          <w:p w14:paraId="7AF5E0CB" w14:textId="77777777" w:rsidR="00EE327F" w:rsidRPr="00EE327F" w:rsidRDefault="00EE327F" w:rsidP="00EE327F">
            <w:pPr>
              <w:keepNext/>
              <w:keepLines/>
              <w:spacing w:after="0"/>
              <w:rPr>
                <w:rFonts w:ascii="Arial" w:hAnsi="Arial"/>
                <w:sz w:val="18"/>
              </w:rPr>
            </w:pPr>
          </w:p>
        </w:tc>
      </w:tr>
      <w:tr w:rsidR="00EE327F" w:rsidRPr="00EE327F" w14:paraId="3CF346FD" w14:textId="77777777" w:rsidTr="001256BF">
        <w:trPr>
          <w:jc w:val="center"/>
        </w:trPr>
        <w:tc>
          <w:tcPr>
            <w:tcW w:w="1842" w:type="dxa"/>
          </w:tcPr>
          <w:p w14:paraId="1C4346AA"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dtx-recv</w:t>
            </w:r>
            <w:proofErr w:type="spellEnd"/>
          </w:p>
        </w:tc>
        <w:tc>
          <w:tcPr>
            <w:tcW w:w="7797" w:type="dxa"/>
          </w:tcPr>
          <w:p w14:paraId="5BFABB60" w14:textId="77777777" w:rsidR="00EE327F" w:rsidRPr="00EE327F" w:rsidRDefault="00EE327F" w:rsidP="00EE327F">
            <w:pPr>
              <w:keepNext/>
              <w:keepLines/>
              <w:spacing w:after="0"/>
              <w:rPr>
                <w:rFonts w:ascii="Arial" w:hAnsi="Arial"/>
                <w:bCs/>
                <w:sz w:val="18"/>
              </w:rPr>
            </w:pPr>
            <w:r w:rsidRPr="00EE327F">
              <w:rPr>
                <w:rFonts w:ascii="Arial" w:hAnsi="Arial"/>
                <w:sz w:val="18"/>
              </w:rPr>
              <w:t>Shall be set according to Table 6.2a</w:t>
            </w:r>
          </w:p>
        </w:tc>
      </w:tr>
      <w:tr w:rsidR="00EE327F" w:rsidRPr="00EE327F" w14:paraId="4D6B17FB" w14:textId="77777777" w:rsidTr="001256BF">
        <w:trPr>
          <w:jc w:val="center"/>
        </w:trPr>
        <w:tc>
          <w:tcPr>
            <w:tcW w:w="1842" w:type="dxa"/>
          </w:tcPr>
          <w:p w14:paraId="5BF72E14" w14:textId="77777777" w:rsidR="00EE327F" w:rsidRPr="00EE327F" w:rsidRDefault="00EE327F" w:rsidP="00EE327F">
            <w:pPr>
              <w:keepNext/>
              <w:keepLines/>
              <w:spacing w:after="0"/>
              <w:rPr>
                <w:rFonts w:ascii="Arial" w:hAnsi="Arial"/>
                <w:sz w:val="18"/>
              </w:rPr>
            </w:pPr>
            <w:r w:rsidRPr="00EE327F">
              <w:rPr>
                <w:rFonts w:ascii="Arial" w:hAnsi="Arial"/>
                <w:sz w:val="18"/>
              </w:rPr>
              <w:t>max-red</w:t>
            </w:r>
          </w:p>
        </w:tc>
        <w:tc>
          <w:tcPr>
            <w:tcW w:w="7797" w:type="dxa"/>
          </w:tcPr>
          <w:p w14:paraId="34AF8AC3" w14:textId="77777777" w:rsidR="00EE327F" w:rsidRPr="00EE327F" w:rsidRDefault="00EE327F" w:rsidP="00EE327F">
            <w:pPr>
              <w:keepNext/>
              <w:keepLines/>
              <w:spacing w:after="0"/>
              <w:rPr>
                <w:rFonts w:ascii="Arial" w:hAnsi="Arial"/>
                <w:bCs/>
                <w:sz w:val="18"/>
              </w:rPr>
            </w:pPr>
            <w:r w:rsidRPr="00EE327F">
              <w:rPr>
                <w:rFonts w:ascii="Arial" w:hAnsi="Arial"/>
                <w:sz w:val="18"/>
              </w:rPr>
              <w:t>Shall be included and shall be set to 220 or less.</w:t>
            </w:r>
          </w:p>
        </w:tc>
      </w:tr>
      <w:tr w:rsidR="00EE327F" w:rsidRPr="00EE327F" w14:paraId="3EAB3557" w14:textId="77777777" w:rsidTr="001256BF">
        <w:trPr>
          <w:jc w:val="center"/>
        </w:trPr>
        <w:tc>
          <w:tcPr>
            <w:tcW w:w="1842" w:type="dxa"/>
          </w:tcPr>
          <w:p w14:paraId="2083DA6B" w14:textId="77777777" w:rsidR="00EE327F" w:rsidRPr="00EE327F" w:rsidRDefault="00EE327F" w:rsidP="00EE327F">
            <w:pPr>
              <w:keepNext/>
              <w:keepLines/>
              <w:spacing w:after="0"/>
              <w:rPr>
                <w:rFonts w:ascii="Arial" w:hAnsi="Arial"/>
                <w:sz w:val="18"/>
              </w:rPr>
            </w:pPr>
            <w:r w:rsidRPr="00EE327F">
              <w:rPr>
                <w:rFonts w:ascii="Arial" w:hAnsi="Arial"/>
                <w:sz w:val="18"/>
              </w:rPr>
              <w:t>channels</w:t>
            </w:r>
          </w:p>
        </w:tc>
        <w:tc>
          <w:tcPr>
            <w:tcW w:w="7797" w:type="dxa"/>
          </w:tcPr>
          <w:p w14:paraId="7D5EF35D" w14:textId="77777777" w:rsidR="00EE327F" w:rsidRPr="00EE327F" w:rsidRDefault="00EE327F" w:rsidP="00EE327F">
            <w:pPr>
              <w:keepNext/>
              <w:keepLines/>
              <w:spacing w:after="0"/>
              <w:rPr>
                <w:rFonts w:ascii="Arial" w:hAnsi="Arial"/>
                <w:sz w:val="18"/>
              </w:rPr>
            </w:pPr>
            <w:r w:rsidRPr="00EE327F">
              <w:rPr>
                <w:rFonts w:ascii="Arial" w:hAnsi="Arial"/>
                <w:sz w:val="18"/>
              </w:rPr>
              <w:t>Shall not be present</w:t>
            </w:r>
          </w:p>
        </w:tc>
      </w:tr>
      <w:tr w:rsidR="00EE327F" w:rsidRPr="00EE327F" w14:paraId="26B97BF9" w14:textId="77777777" w:rsidTr="001256BF">
        <w:trPr>
          <w:jc w:val="center"/>
        </w:trPr>
        <w:tc>
          <w:tcPr>
            <w:tcW w:w="1842" w:type="dxa"/>
          </w:tcPr>
          <w:p w14:paraId="492A1C80" w14:textId="77777777" w:rsidR="00EE327F" w:rsidRPr="00EE327F" w:rsidDel="006B2CC5" w:rsidRDefault="00EE327F" w:rsidP="00EE327F">
            <w:pPr>
              <w:keepNext/>
              <w:keepLines/>
              <w:spacing w:after="0"/>
              <w:rPr>
                <w:rFonts w:ascii="Arial" w:hAnsi="Arial"/>
                <w:sz w:val="18"/>
                <w:lang w:eastAsia="ko-KR"/>
              </w:rPr>
            </w:pPr>
            <w:proofErr w:type="spellStart"/>
            <w:r w:rsidRPr="00EE327F">
              <w:rPr>
                <w:rFonts w:ascii="Arial" w:hAnsi="Arial"/>
                <w:sz w:val="18"/>
                <w:lang w:eastAsia="ko-KR"/>
              </w:rPr>
              <w:t>cmr</w:t>
            </w:r>
            <w:proofErr w:type="spellEnd"/>
          </w:p>
        </w:tc>
        <w:tc>
          <w:tcPr>
            <w:tcW w:w="7797" w:type="dxa"/>
          </w:tcPr>
          <w:p w14:paraId="6F9448CB" w14:textId="77777777" w:rsidR="00EE327F" w:rsidRPr="00EE327F" w:rsidDel="006B2CC5"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378E205A" w14:textId="77777777" w:rsidTr="001256BF">
        <w:trPr>
          <w:jc w:val="center"/>
        </w:trPr>
        <w:tc>
          <w:tcPr>
            <w:tcW w:w="1842" w:type="dxa"/>
          </w:tcPr>
          <w:p w14:paraId="34D5CC69"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br</w:t>
            </w:r>
            <w:proofErr w:type="spellEnd"/>
          </w:p>
        </w:tc>
        <w:tc>
          <w:tcPr>
            <w:tcW w:w="7797" w:type="dxa"/>
          </w:tcPr>
          <w:p w14:paraId="090FA087"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2BDCFC75" w14:textId="77777777" w:rsidTr="001256BF">
        <w:trPr>
          <w:jc w:val="center"/>
        </w:trPr>
        <w:tc>
          <w:tcPr>
            <w:tcW w:w="1842" w:type="dxa"/>
          </w:tcPr>
          <w:p w14:paraId="627BF735"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br</w:t>
            </w:r>
            <w:proofErr w:type="spellEnd"/>
            <w:r w:rsidRPr="00EE327F">
              <w:rPr>
                <w:rFonts w:ascii="Arial" w:hAnsi="Arial"/>
                <w:sz w:val="18"/>
                <w:lang w:eastAsia="ko-KR"/>
              </w:rPr>
              <w:t>-send</w:t>
            </w:r>
          </w:p>
        </w:tc>
        <w:tc>
          <w:tcPr>
            <w:tcW w:w="7797" w:type="dxa"/>
          </w:tcPr>
          <w:p w14:paraId="48C79647"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78E227FE" w14:textId="77777777" w:rsidTr="001256BF">
        <w:trPr>
          <w:jc w:val="center"/>
        </w:trPr>
        <w:tc>
          <w:tcPr>
            <w:tcW w:w="1842" w:type="dxa"/>
          </w:tcPr>
          <w:p w14:paraId="57CDE61A"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br-recv</w:t>
            </w:r>
            <w:proofErr w:type="spellEnd"/>
          </w:p>
        </w:tc>
        <w:tc>
          <w:tcPr>
            <w:tcW w:w="7797" w:type="dxa"/>
          </w:tcPr>
          <w:p w14:paraId="110145DF"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1DE97CC4" w14:textId="77777777" w:rsidTr="001256BF">
        <w:trPr>
          <w:jc w:val="center"/>
        </w:trPr>
        <w:tc>
          <w:tcPr>
            <w:tcW w:w="1842" w:type="dxa"/>
          </w:tcPr>
          <w:p w14:paraId="17252D04"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bw</w:t>
            </w:r>
            <w:proofErr w:type="spellEnd"/>
          </w:p>
        </w:tc>
        <w:tc>
          <w:tcPr>
            <w:tcW w:w="7797" w:type="dxa"/>
          </w:tcPr>
          <w:p w14:paraId="083CC1F5"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74552C01" w14:textId="77777777" w:rsidTr="001256BF">
        <w:trPr>
          <w:jc w:val="center"/>
        </w:trPr>
        <w:tc>
          <w:tcPr>
            <w:tcW w:w="1842" w:type="dxa"/>
          </w:tcPr>
          <w:p w14:paraId="21643DDA"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bw</w:t>
            </w:r>
            <w:proofErr w:type="spellEnd"/>
            <w:r w:rsidRPr="00EE327F">
              <w:rPr>
                <w:rFonts w:ascii="Arial" w:hAnsi="Arial"/>
                <w:sz w:val="18"/>
                <w:lang w:eastAsia="ko-KR"/>
              </w:rPr>
              <w:t>-send</w:t>
            </w:r>
          </w:p>
        </w:tc>
        <w:tc>
          <w:tcPr>
            <w:tcW w:w="7797" w:type="dxa"/>
          </w:tcPr>
          <w:p w14:paraId="1DA59516"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7C04DD2B" w14:textId="77777777" w:rsidTr="001256BF">
        <w:trPr>
          <w:jc w:val="center"/>
        </w:trPr>
        <w:tc>
          <w:tcPr>
            <w:tcW w:w="1842" w:type="dxa"/>
          </w:tcPr>
          <w:p w14:paraId="0286195A"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lang w:eastAsia="ko-KR"/>
              </w:rPr>
              <w:t>bw-recv</w:t>
            </w:r>
            <w:proofErr w:type="spellEnd"/>
          </w:p>
        </w:tc>
        <w:tc>
          <w:tcPr>
            <w:tcW w:w="7797" w:type="dxa"/>
          </w:tcPr>
          <w:p w14:paraId="6D875641"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0B85BE2B" w14:textId="77777777" w:rsidTr="001256BF">
        <w:trPr>
          <w:jc w:val="center"/>
        </w:trPr>
        <w:tc>
          <w:tcPr>
            <w:tcW w:w="1842" w:type="dxa"/>
          </w:tcPr>
          <w:p w14:paraId="61A5BE6B" w14:textId="77777777" w:rsidR="00EE327F" w:rsidRPr="00EE327F" w:rsidRDefault="00EE327F" w:rsidP="00EE327F">
            <w:pPr>
              <w:keepNext/>
              <w:keepLines/>
              <w:spacing w:after="0"/>
              <w:rPr>
                <w:rFonts w:ascii="Arial" w:hAnsi="Arial"/>
                <w:sz w:val="18"/>
                <w:lang w:eastAsia="ko-KR"/>
              </w:rPr>
            </w:pPr>
            <w:proofErr w:type="spellStart"/>
            <w:r w:rsidRPr="00EE327F">
              <w:rPr>
                <w:rFonts w:ascii="Arial" w:hAnsi="Arial"/>
                <w:sz w:val="18"/>
                <w:lang w:eastAsia="ko-KR"/>
              </w:rPr>
              <w:t>ch</w:t>
            </w:r>
            <w:proofErr w:type="spellEnd"/>
            <w:r w:rsidRPr="00EE327F">
              <w:rPr>
                <w:rFonts w:ascii="Arial" w:hAnsi="Arial"/>
                <w:sz w:val="18"/>
                <w:lang w:eastAsia="ko-KR"/>
              </w:rPr>
              <w:t>-send</w:t>
            </w:r>
          </w:p>
        </w:tc>
        <w:tc>
          <w:tcPr>
            <w:tcW w:w="7797" w:type="dxa"/>
          </w:tcPr>
          <w:p w14:paraId="2E86FC31" w14:textId="77777777" w:rsidR="00EE327F" w:rsidRPr="00EE327F" w:rsidRDefault="00EE327F" w:rsidP="00EE327F">
            <w:pPr>
              <w:keepNext/>
              <w:keepLines/>
              <w:spacing w:after="0"/>
              <w:rPr>
                <w:rFonts w:ascii="Arial" w:hAnsi="Arial"/>
                <w:sz w:val="18"/>
              </w:rPr>
            </w:pPr>
            <w:r w:rsidRPr="00EE327F">
              <w:rPr>
                <w:rFonts w:ascii="Arial" w:hAnsi="Arial"/>
                <w:sz w:val="18"/>
              </w:rPr>
              <w:t>Shall not be included</w:t>
            </w:r>
          </w:p>
        </w:tc>
      </w:tr>
      <w:tr w:rsidR="00EE327F" w:rsidRPr="00EE327F" w14:paraId="2134413A" w14:textId="77777777" w:rsidTr="001256BF">
        <w:trPr>
          <w:jc w:val="center"/>
        </w:trPr>
        <w:tc>
          <w:tcPr>
            <w:tcW w:w="1842" w:type="dxa"/>
          </w:tcPr>
          <w:p w14:paraId="24DD2D59" w14:textId="77777777" w:rsidR="00EE327F" w:rsidRPr="00EE327F" w:rsidRDefault="00EE327F" w:rsidP="00EE327F">
            <w:pPr>
              <w:keepNext/>
              <w:keepLines/>
              <w:spacing w:after="0"/>
              <w:rPr>
                <w:rFonts w:ascii="Arial" w:hAnsi="Arial"/>
                <w:sz w:val="18"/>
                <w:lang w:eastAsia="ko-KR"/>
              </w:rPr>
            </w:pPr>
            <w:proofErr w:type="spellStart"/>
            <w:r w:rsidRPr="00EE327F">
              <w:rPr>
                <w:rFonts w:ascii="Arial" w:hAnsi="Arial"/>
                <w:sz w:val="18"/>
                <w:lang w:eastAsia="ko-KR"/>
              </w:rPr>
              <w:t>ch-recv</w:t>
            </w:r>
            <w:proofErr w:type="spellEnd"/>
          </w:p>
        </w:tc>
        <w:tc>
          <w:tcPr>
            <w:tcW w:w="7797" w:type="dxa"/>
          </w:tcPr>
          <w:p w14:paraId="54216BE0" w14:textId="77777777" w:rsidR="00EE327F" w:rsidRPr="00EE327F" w:rsidRDefault="00EE327F" w:rsidP="00EE327F">
            <w:pPr>
              <w:keepNext/>
              <w:keepLines/>
              <w:spacing w:after="0"/>
              <w:rPr>
                <w:rFonts w:ascii="Arial" w:hAnsi="Arial"/>
                <w:sz w:val="18"/>
              </w:rPr>
            </w:pPr>
            <w:r w:rsidRPr="00EE327F">
              <w:rPr>
                <w:rFonts w:ascii="Arial" w:hAnsi="Arial"/>
                <w:sz w:val="18"/>
              </w:rPr>
              <w:t>Shall not be included</w:t>
            </w:r>
          </w:p>
        </w:tc>
      </w:tr>
      <w:tr w:rsidR="00EE327F" w:rsidRPr="00EE327F" w14:paraId="09BD0E6C" w14:textId="77777777" w:rsidTr="001256BF">
        <w:trPr>
          <w:jc w:val="center"/>
        </w:trPr>
        <w:tc>
          <w:tcPr>
            <w:tcW w:w="1842" w:type="dxa"/>
          </w:tcPr>
          <w:p w14:paraId="6CB7012B" w14:textId="77777777" w:rsidR="00EE327F" w:rsidRPr="00EE327F" w:rsidRDefault="00EE327F" w:rsidP="00EE327F">
            <w:pPr>
              <w:keepNext/>
              <w:keepLines/>
              <w:spacing w:after="0"/>
              <w:rPr>
                <w:rFonts w:ascii="Arial" w:hAnsi="Arial"/>
                <w:sz w:val="18"/>
                <w:lang w:eastAsia="ko-KR"/>
              </w:rPr>
            </w:pPr>
            <w:proofErr w:type="spellStart"/>
            <w:r w:rsidRPr="00EE327F">
              <w:rPr>
                <w:rFonts w:ascii="Arial" w:hAnsi="Arial"/>
                <w:sz w:val="18"/>
                <w:lang w:eastAsia="ko-KR"/>
              </w:rPr>
              <w:t>ch</w:t>
            </w:r>
            <w:proofErr w:type="spellEnd"/>
            <w:r w:rsidRPr="00EE327F">
              <w:rPr>
                <w:rFonts w:ascii="Arial" w:hAnsi="Arial"/>
                <w:sz w:val="18"/>
                <w:lang w:eastAsia="ko-KR"/>
              </w:rPr>
              <w:t>-aw-</w:t>
            </w:r>
            <w:proofErr w:type="spellStart"/>
            <w:r w:rsidRPr="00EE327F">
              <w:rPr>
                <w:rFonts w:ascii="Arial" w:hAnsi="Arial"/>
                <w:sz w:val="18"/>
                <w:lang w:eastAsia="ko-KR"/>
              </w:rPr>
              <w:t>recv</w:t>
            </w:r>
            <w:proofErr w:type="spellEnd"/>
          </w:p>
        </w:tc>
        <w:tc>
          <w:tcPr>
            <w:tcW w:w="7797" w:type="dxa"/>
          </w:tcPr>
          <w:p w14:paraId="43B4CA2E"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1A60354A" w14:textId="77777777" w:rsidTr="001256BF">
        <w:trPr>
          <w:jc w:val="center"/>
        </w:trPr>
        <w:tc>
          <w:tcPr>
            <w:tcW w:w="1842" w:type="dxa"/>
          </w:tcPr>
          <w:p w14:paraId="34DEF231" w14:textId="77777777" w:rsidR="00EE327F" w:rsidRPr="00EE327F" w:rsidRDefault="00EE327F" w:rsidP="00EE327F">
            <w:pPr>
              <w:keepNext/>
              <w:keepLines/>
              <w:spacing w:after="0"/>
              <w:rPr>
                <w:rFonts w:ascii="Arial" w:hAnsi="Arial"/>
                <w:sz w:val="18"/>
                <w:lang w:eastAsia="ko-KR"/>
              </w:rPr>
            </w:pPr>
            <w:r w:rsidRPr="00EE327F">
              <w:rPr>
                <w:rFonts w:ascii="Arial" w:hAnsi="Arial"/>
                <w:sz w:val="18"/>
              </w:rPr>
              <w:t>mode-set</w:t>
            </w:r>
          </w:p>
        </w:tc>
        <w:tc>
          <w:tcPr>
            <w:tcW w:w="7797" w:type="dxa"/>
          </w:tcPr>
          <w:p w14:paraId="67FE1B0A"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356120A3" w14:textId="77777777" w:rsidTr="001256BF">
        <w:trPr>
          <w:jc w:val="center"/>
        </w:trPr>
        <w:tc>
          <w:tcPr>
            <w:tcW w:w="1842" w:type="dxa"/>
          </w:tcPr>
          <w:p w14:paraId="77E90583" w14:textId="77777777" w:rsidR="00EE327F" w:rsidRPr="00EE327F" w:rsidRDefault="00EE327F" w:rsidP="00EE327F">
            <w:pPr>
              <w:keepNext/>
              <w:keepLines/>
              <w:spacing w:after="0"/>
              <w:rPr>
                <w:rFonts w:ascii="Arial" w:hAnsi="Arial"/>
                <w:sz w:val="18"/>
                <w:lang w:eastAsia="ko-KR"/>
              </w:rPr>
            </w:pPr>
            <w:r w:rsidRPr="00EE327F">
              <w:rPr>
                <w:rFonts w:ascii="Arial" w:hAnsi="Arial"/>
                <w:sz w:val="18"/>
              </w:rPr>
              <w:t>mode-change-period</w:t>
            </w:r>
          </w:p>
        </w:tc>
        <w:tc>
          <w:tcPr>
            <w:tcW w:w="7797" w:type="dxa"/>
          </w:tcPr>
          <w:p w14:paraId="4185642E" w14:textId="77777777" w:rsidR="00EE327F" w:rsidRPr="00EE327F"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09D2A67A" w14:textId="77777777" w:rsidTr="001256BF">
        <w:trPr>
          <w:jc w:val="center"/>
        </w:trPr>
        <w:tc>
          <w:tcPr>
            <w:tcW w:w="1842" w:type="dxa"/>
          </w:tcPr>
          <w:p w14:paraId="6A2DE494" w14:textId="77777777" w:rsidR="00EE327F" w:rsidRPr="00EE327F" w:rsidDel="006B2CC5" w:rsidRDefault="00EE327F" w:rsidP="00EE327F">
            <w:pPr>
              <w:keepNext/>
              <w:keepLines/>
              <w:spacing w:after="0"/>
              <w:rPr>
                <w:rFonts w:ascii="Arial" w:hAnsi="Arial"/>
                <w:sz w:val="18"/>
              </w:rPr>
            </w:pPr>
            <w:r w:rsidRPr="00EE327F">
              <w:rPr>
                <w:rFonts w:ascii="Arial" w:hAnsi="Arial"/>
                <w:sz w:val="18"/>
              </w:rPr>
              <w:t>mode-change-capability</w:t>
            </w:r>
          </w:p>
        </w:tc>
        <w:tc>
          <w:tcPr>
            <w:tcW w:w="7797" w:type="dxa"/>
          </w:tcPr>
          <w:p w14:paraId="7DA6FA06" w14:textId="77777777" w:rsidR="00EE327F" w:rsidRPr="00EE327F" w:rsidDel="006B2CC5"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23DE850E" w14:textId="77777777" w:rsidTr="001256BF">
        <w:trPr>
          <w:jc w:val="center"/>
        </w:trPr>
        <w:tc>
          <w:tcPr>
            <w:tcW w:w="1842" w:type="dxa"/>
          </w:tcPr>
          <w:p w14:paraId="7149582E" w14:textId="77777777" w:rsidR="00EE327F" w:rsidRPr="00EE327F" w:rsidDel="006B2CC5" w:rsidRDefault="00EE327F" w:rsidP="00EE327F">
            <w:pPr>
              <w:keepNext/>
              <w:keepLines/>
              <w:spacing w:after="0"/>
              <w:rPr>
                <w:rFonts w:ascii="Arial" w:hAnsi="Arial"/>
                <w:sz w:val="18"/>
              </w:rPr>
            </w:pPr>
            <w:r w:rsidRPr="00EE327F">
              <w:rPr>
                <w:rFonts w:ascii="Arial" w:hAnsi="Arial"/>
                <w:sz w:val="18"/>
              </w:rPr>
              <w:t>mode-change-</w:t>
            </w:r>
            <w:proofErr w:type="spellStart"/>
            <w:r w:rsidRPr="00EE327F">
              <w:rPr>
                <w:rFonts w:ascii="Arial" w:hAnsi="Arial"/>
                <w:sz w:val="18"/>
              </w:rPr>
              <w:t>neighbor</w:t>
            </w:r>
            <w:proofErr w:type="spellEnd"/>
          </w:p>
        </w:tc>
        <w:tc>
          <w:tcPr>
            <w:tcW w:w="7797" w:type="dxa"/>
          </w:tcPr>
          <w:p w14:paraId="25C8CFF4" w14:textId="77777777" w:rsidR="00EE327F" w:rsidRPr="00EE327F" w:rsidDel="006B2CC5" w:rsidRDefault="00EE327F" w:rsidP="00EE327F">
            <w:pPr>
              <w:keepNext/>
              <w:keepLines/>
              <w:spacing w:after="0"/>
              <w:rPr>
                <w:rFonts w:ascii="Arial" w:hAnsi="Arial"/>
                <w:sz w:val="18"/>
              </w:rPr>
            </w:pPr>
            <w:r w:rsidRPr="00EE327F">
              <w:rPr>
                <w:rFonts w:ascii="Arial" w:hAnsi="Arial"/>
                <w:sz w:val="18"/>
              </w:rPr>
              <w:t>Shall be set according to Table 6.2a</w:t>
            </w:r>
          </w:p>
        </w:tc>
      </w:tr>
      <w:tr w:rsidR="00EE327F" w:rsidRPr="00EE327F" w14:paraId="51C144E6" w14:textId="77777777" w:rsidTr="001256BF">
        <w:trPr>
          <w:jc w:val="center"/>
        </w:trPr>
        <w:tc>
          <w:tcPr>
            <w:tcW w:w="1842" w:type="dxa"/>
          </w:tcPr>
          <w:p w14:paraId="2AA33384" w14:textId="0790A127" w:rsidR="00EE327F" w:rsidRPr="00EE327F" w:rsidRDefault="00825BFA" w:rsidP="00EE327F">
            <w:pPr>
              <w:keepNext/>
              <w:keepLines/>
              <w:spacing w:after="0"/>
              <w:rPr>
                <w:rFonts w:ascii="Arial" w:hAnsi="Arial"/>
                <w:sz w:val="18"/>
              </w:rPr>
            </w:pPr>
            <w:ins w:id="26" w:author="Tomas Frankkila" w:date="2025-05-12T13:55:00Z">
              <w:r>
                <w:rPr>
                  <w:rFonts w:ascii="Arial" w:hAnsi="Arial"/>
                  <w:sz w:val="18"/>
                </w:rPr>
                <w:t>mono-</w:t>
              </w:r>
              <w:proofErr w:type="spellStart"/>
              <w:r>
                <w:rPr>
                  <w:rFonts w:ascii="Arial" w:hAnsi="Arial"/>
                  <w:sz w:val="18"/>
                </w:rPr>
                <w:t>init</w:t>
              </w:r>
            </w:ins>
            <w:proofErr w:type="spellEnd"/>
            <w:del w:id="27" w:author="Tomas Frankkila" w:date="2025-05-08T16:50:00Z">
              <w:r w:rsidR="00EE327F" w:rsidRPr="00EE327F" w:rsidDel="00EE327F">
                <w:rPr>
                  <w:rFonts w:ascii="Arial" w:hAnsi="Arial"/>
                  <w:sz w:val="18"/>
                </w:rPr>
                <w:delText>ims</w:delText>
              </w:r>
            </w:del>
          </w:p>
        </w:tc>
        <w:tc>
          <w:tcPr>
            <w:tcW w:w="7797" w:type="dxa"/>
          </w:tcPr>
          <w:p w14:paraId="51FC2917"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24FEA6E8" w14:textId="77777777" w:rsidTr="001256BF">
        <w:trPr>
          <w:jc w:val="center"/>
        </w:trPr>
        <w:tc>
          <w:tcPr>
            <w:tcW w:w="1842" w:type="dxa"/>
          </w:tcPr>
          <w:p w14:paraId="7E7D1AD2" w14:textId="746AC37E" w:rsidR="00EE327F" w:rsidRPr="00EE327F" w:rsidRDefault="00EE327F" w:rsidP="00EE327F">
            <w:pPr>
              <w:keepNext/>
              <w:keepLines/>
              <w:spacing w:after="0"/>
              <w:rPr>
                <w:rFonts w:ascii="Arial" w:hAnsi="Arial"/>
                <w:sz w:val="18"/>
              </w:rPr>
            </w:pPr>
            <w:ins w:id="28" w:author="Tomas Frankkila" w:date="2025-05-08T16:51:00Z">
              <w:r>
                <w:rPr>
                  <w:rFonts w:ascii="Arial" w:hAnsi="Arial"/>
                  <w:sz w:val="18"/>
                </w:rPr>
                <w:t>mo</w:t>
              </w:r>
            </w:ins>
            <w:ins w:id="29" w:author="Tomas Frankkila" w:date="2025-05-12T13:56:00Z">
              <w:r w:rsidR="00A35AB9">
                <w:rPr>
                  <w:rFonts w:ascii="Arial" w:hAnsi="Arial"/>
                  <w:sz w:val="18"/>
                </w:rPr>
                <w:t>no-</w:t>
              </w:r>
              <w:proofErr w:type="spellStart"/>
              <w:r w:rsidR="00A35AB9">
                <w:rPr>
                  <w:rFonts w:ascii="Arial" w:hAnsi="Arial"/>
                  <w:sz w:val="18"/>
                </w:rPr>
                <w:t>init</w:t>
              </w:r>
            </w:ins>
            <w:proofErr w:type="spellEnd"/>
            <w:del w:id="30" w:author="Tomas Frankkila" w:date="2025-05-08T16:51:00Z">
              <w:r w:rsidRPr="00EE327F" w:rsidDel="00EE327F">
                <w:rPr>
                  <w:rFonts w:ascii="Arial" w:hAnsi="Arial"/>
                  <w:sz w:val="18"/>
                </w:rPr>
                <w:delText>ims</w:delText>
              </w:r>
            </w:del>
            <w:r w:rsidRPr="00EE327F">
              <w:rPr>
                <w:rFonts w:ascii="Arial" w:hAnsi="Arial"/>
                <w:sz w:val="18"/>
              </w:rPr>
              <w:t>-send</w:t>
            </w:r>
          </w:p>
        </w:tc>
        <w:tc>
          <w:tcPr>
            <w:tcW w:w="7797" w:type="dxa"/>
          </w:tcPr>
          <w:p w14:paraId="207AE061"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78F4DEBF" w14:textId="77777777" w:rsidTr="001256BF">
        <w:trPr>
          <w:jc w:val="center"/>
        </w:trPr>
        <w:tc>
          <w:tcPr>
            <w:tcW w:w="1842" w:type="dxa"/>
          </w:tcPr>
          <w:p w14:paraId="5855D890" w14:textId="652076FE" w:rsidR="00EE327F" w:rsidRPr="00EE327F" w:rsidRDefault="00EE327F" w:rsidP="00EE327F">
            <w:pPr>
              <w:keepNext/>
              <w:keepLines/>
              <w:spacing w:after="0"/>
              <w:rPr>
                <w:rFonts w:ascii="Arial" w:hAnsi="Arial"/>
                <w:sz w:val="18"/>
              </w:rPr>
            </w:pPr>
            <w:ins w:id="31" w:author="Tomas Frankkila" w:date="2025-05-08T16:51:00Z">
              <w:r>
                <w:rPr>
                  <w:rFonts w:ascii="Arial" w:hAnsi="Arial"/>
                  <w:sz w:val="18"/>
                </w:rPr>
                <w:t>mo</w:t>
              </w:r>
            </w:ins>
            <w:ins w:id="32" w:author="Tomas Frankkila" w:date="2025-05-12T13:56:00Z">
              <w:r w:rsidR="00A35AB9">
                <w:rPr>
                  <w:rFonts w:ascii="Arial" w:hAnsi="Arial"/>
                  <w:sz w:val="18"/>
                </w:rPr>
                <w:t>no</w:t>
              </w:r>
            </w:ins>
            <w:ins w:id="33" w:author="Tomas Frankkila" w:date="2025-05-08T16:51:00Z">
              <w:r>
                <w:rPr>
                  <w:rFonts w:ascii="Arial" w:hAnsi="Arial"/>
                  <w:sz w:val="18"/>
                </w:rPr>
                <w:t>-</w:t>
              </w:r>
            </w:ins>
            <w:proofErr w:type="spellStart"/>
            <w:ins w:id="34" w:author="Tomas Frankkila" w:date="2025-05-12T13:56:00Z">
              <w:r w:rsidR="00A35AB9">
                <w:rPr>
                  <w:rFonts w:ascii="Arial" w:hAnsi="Arial"/>
                  <w:sz w:val="18"/>
                </w:rPr>
                <w:t>init</w:t>
              </w:r>
            </w:ins>
            <w:proofErr w:type="spellEnd"/>
            <w:del w:id="35" w:author="Tomas Frankkila" w:date="2025-05-08T16:51:00Z">
              <w:r w:rsidRPr="00EE327F" w:rsidDel="00EE327F">
                <w:rPr>
                  <w:rFonts w:ascii="Arial" w:hAnsi="Arial"/>
                  <w:sz w:val="18"/>
                </w:rPr>
                <w:delText>ims</w:delText>
              </w:r>
            </w:del>
            <w:r w:rsidRPr="00EE327F">
              <w:rPr>
                <w:rFonts w:ascii="Arial" w:hAnsi="Arial"/>
                <w:sz w:val="18"/>
              </w:rPr>
              <w:t>-</w:t>
            </w:r>
            <w:proofErr w:type="spellStart"/>
            <w:r w:rsidRPr="00EE327F">
              <w:rPr>
                <w:rFonts w:ascii="Arial" w:hAnsi="Arial"/>
                <w:sz w:val="18"/>
              </w:rPr>
              <w:t>recv</w:t>
            </w:r>
            <w:proofErr w:type="spellEnd"/>
          </w:p>
        </w:tc>
        <w:tc>
          <w:tcPr>
            <w:tcW w:w="7797" w:type="dxa"/>
          </w:tcPr>
          <w:p w14:paraId="7061F4AF"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4A20FAFE" w14:textId="77777777" w:rsidTr="001256BF">
        <w:trPr>
          <w:jc w:val="center"/>
        </w:trPr>
        <w:tc>
          <w:tcPr>
            <w:tcW w:w="1842" w:type="dxa"/>
          </w:tcPr>
          <w:p w14:paraId="65124B48"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ibr</w:t>
            </w:r>
            <w:proofErr w:type="spellEnd"/>
          </w:p>
        </w:tc>
        <w:tc>
          <w:tcPr>
            <w:tcW w:w="7797" w:type="dxa"/>
          </w:tcPr>
          <w:p w14:paraId="09DEF9C7" w14:textId="77777777" w:rsidR="00EE327F" w:rsidRPr="00EE327F" w:rsidRDefault="00EE327F" w:rsidP="00EE327F">
            <w:pPr>
              <w:keepNext/>
              <w:keepLines/>
              <w:spacing w:after="0"/>
              <w:rPr>
                <w:rFonts w:ascii="Arial" w:hAnsi="Arial"/>
                <w:sz w:val="18"/>
              </w:rPr>
            </w:pPr>
            <w:r w:rsidRPr="00EE327F">
              <w:rPr>
                <w:rFonts w:ascii="Arial" w:hAnsi="Arial"/>
                <w:sz w:val="18"/>
              </w:rPr>
              <w:t xml:space="preserve">An MTSI client in terminal supporting the IVAS codec is required to support the entire bit-rate range but may offer a smaller bit-rate range or even a single </w:t>
            </w:r>
            <w:proofErr w:type="gramStart"/>
            <w:r w:rsidRPr="00EE327F">
              <w:rPr>
                <w:rFonts w:ascii="Arial" w:hAnsi="Arial"/>
                <w:sz w:val="18"/>
              </w:rPr>
              <w:t>bit-rate</w:t>
            </w:r>
            <w:proofErr w:type="gramEnd"/>
            <w:r w:rsidRPr="00EE327F">
              <w:rPr>
                <w:rFonts w:ascii="Arial" w:hAnsi="Arial"/>
                <w:sz w:val="18"/>
              </w:rPr>
              <w:t>.</w:t>
            </w:r>
          </w:p>
        </w:tc>
      </w:tr>
      <w:tr w:rsidR="00EE327F" w:rsidRPr="00EE327F" w14:paraId="02FFFA0F" w14:textId="77777777" w:rsidTr="001256BF">
        <w:trPr>
          <w:jc w:val="center"/>
        </w:trPr>
        <w:tc>
          <w:tcPr>
            <w:tcW w:w="1842" w:type="dxa"/>
          </w:tcPr>
          <w:p w14:paraId="6E49C8D9"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ibr</w:t>
            </w:r>
            <w:proofErr w:type="spellEnd"/>
            <w:r w:rsidRPr="00EE327F">
              <w:rPr>
                <w:rFonts w:ascii="Arial" w:hAnsi="Arial"/>
                <w:sz w:val="18"/>
              </w:rPr>
              <w:t>-send</w:t>
            </w:r>
          </w:p>
        </w:tc>
        <w:tc>
          <w:tcPr>
            <w:tcW w:w="7797" w:type="dxa"/>
          </w:tcPr>
          <w:p w14:paraId="1FAB2039" w14:textId="77777777" w:rsidR="00EE327F" w:rsidRPr="00EE327F" w:rsidRDefault="00EE327F" w:rsidP="00EE327F">
            <w:pPr>
              <w:keepNext/>
              <w:keepLines/>
              <w:spacing w:after="0"/>
              <w:rPr>
                <w:rFonts w:ascii="Arial" w:hAnsi="Arial"/>
                <w:sz w:val="18"/>
              </w:rPr>
            </w:pPr>
            <w:r w:rsidRPr="00EE327F">
              <w:rPr>
                <w:rFonts w:ascii="Arial" w:hAnsi="Arial"/>
                <w:sz w:val="18"/>
              </w:rPr>
              <w:t xml:space="preserve">The SDP offer-answer considerations for </w:t>
            </w:r>
            <w:proofErr w:type="spellStart"/>
            <w:r w:rsidRPr="00EE327F">
              <w:rPr>
                <w:rFonts w:ascii="Arial" w:hAnsi="Arial"/>
                <w:sz w:val="18"/>
              </w:rPr>
              <w:t>ibr</w:t>
            </w:r>
            <w:proofErr w:type="spellEnd"/>
            <w:r w:rsidRPr="00EE327F">
              <w:rPr>
                <w:rFonts w:ascii="Arial" w:hAnsi="Arial"/>
                <w:sz w:val="18"/>
              </w:rPr>
              <w:t xml:space="preserve"> and in TS 26.253 [188] apply.</w:t>
            </w:r>
          </w:p>
        </w:tc>
      </w:tr>
      <w:tr w:rsidR="00EE327F" w:rsidRPr="00EE327F" w14:paraId="6A62ECF3" w14:textId="77777777" w:rsidTr="001256BF">
        <w:trPr>
          <w:jc w:val="center"/>
        </w:trPr>
        <w:tc>
          <w:tcPr>
            <w:tcW w:w="1842" w:type="dxa"/>
          </w:tcPr>
          <w:p w14:paraId="3128D2A3"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ibr-recv</w:t>
            </w:r>
            <w:proofErr w:type="spellEnd"/>
          </w:p>
        </w:tc>
        <w:tc>
          <w:tcPr>
            <w:tcW w:w="7797" w:type="dxa"/>
          </w:tcPr>
          <w:p w14:paraId="0625921C" w14:textId="77777777" w:rsidR="00EE327F" w:rsidRPr="00EE327F" w:rsidRDefault="00EE327F" w:rsidP="00EE327F">
            <w:pPr>
              <w:keepNext/>
              <w:keepLines/>
              <w:spacing w:after="0"/>
              <w:rPr>
                <w:rFonts w:ascii="Arial" w:hAnsi="Arial"/>
                <w:sz w:val="18"/>
              </w:rPr>
            </w:pPr>
            <w:r w:rsidRPr="00EE327F">
              <w:rPr>
                <w:rFonts w:ascii="Arial" w:hAnsi="Arial"/>
                <w:sz w:val="18"/>
              </w:rPr>
              <w:t xml:space="preserve">The SDP offer-answer considerations for </w:t>
            </w:r>
            <w:proofErr w:type="spellStart"/>
            <w:r w:rsidRPr="00EE327F">
              <w:rPr>
                <w:rFonts w:ascii="Arial" w:hAnsi="Arial"/>
                <w:sz w:val="18"/>
              </w:rPr>
              <w:t>ibr</w:t>
            </w:r>
            <w:proofErr w:type="spellEnd"/>
            <w:r w:rsidRPr="00EE327F">
              <w:rPr>
                <w:rFonts w:ascii="Arial" w:hAnsi="Arial"/>
                <w:sz w:val="18"/>
              </w:rPr>
              <w:t xml:space="preserve"> in TS 26.253 [188] apply.</w:t>
            </w:r>
          </w:p>
        </w:tc>
      </w:tr>
      <w:tr w:rsidR="00EE327F" w:rsidRPr="00EE327F" w14:paraId="0C6C529F" w14:textId="77777777" w:rsidTr="001256BF">
        <w:trPr>
          <w:jc w:val="center"/>
        </w:trPr>
        <w:tc>
          <w:tcPr>
            <w:tcW w:w="1842" w:type="dxa"/>
          </w:tcPr>
          <w:p w14:paraId="702909A1"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ibw</w:t>
            </w:r>
            <w:proofErr w:type="spellEnd"/>
          </w:p>
        </w:tc>
        <w:tc>
          <w:tcPr>
            <w:tcW w:w="7797" w:type="dxa"/>
          </w:tcPr>
          <w:p w14:paraId="71636025"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5E1903FD" w14:textId="77777777" w:rsidTr="001256BF">
        <w:trPr>
          <w:jc w:val="center"/>
        </w:trPr>
        <w:tc>
          <w:tcPr>
            <w:tcW w:w="1842" w:type="dxa"/>
          </w:tcPr>
          <w:p w14:paraId="32AA55E2"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ibw</w:t>
            </w:r>
            <w:proofErr w:type="spellEnd"/>
            <w:r w:rsidRPr="00EE327F">
              <w:rPr>
                <w:rFonts w:ascii="Arial" w:hAnsi="Arial"/>
                <w:sz w:val="18"/>
              </w:rPr>
              <w:t>-send</w:t>
            </w:r>
          </w:p>
        </w:tc>
        <w:tc>
          <w:tcPr>
            <w:tcW w:w="7797" w:type="dxa"/>
          </w:tcPr>
          <w:p w14:paraId="4BAD9AD0"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15EC2AAE" w14:textId="77777777" w:rsidTr="001256BF">
        <w:trPr>
          <w:jc w:val="center"/>
        </w:trPr>
        <w:tc>
          <w:tcPr>
            <w:tcW w:w="1842" w:type="dxa"/>
          </w:tcPr>
          <w:p w14:paraId="00BAE65E"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ibw-recv</w:t>
            </w:r>
            <w:proofErr w:type="spellEnd"/>
          </w:p>
        </w:tc>
        <w:tc>
          <w:tcPr>
            <w:tcW w:w="7797" w:type="dxa"/>
          </w:tcPr>
          <w:p w14:paraId="1D245561"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26A07979" w14:textId="77777777" w:rsidTr="001256BF">
        <w:trPr>
          <w:jc w:val="center"/>
        </w:trPr>
        <w:tc>
          <w:tcPr>
            <w:tcW w:w="1842" w:type="dxa"/>
          </w:tcPr>
          <w:p w14:paraId="202E1C48"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cf</w:t>
            </w:r>
            <w:proofErr w:type="spellEnd"/>
          </w:p>
        </w:tc>
        <w:tc>
          <w:tcPr>
            <w:tcW w:w="7797" w:type="dxa"/>
          </w:tcPr>
          <w:p w14:paraId="23FFC7CB" w14:textId="77777777" w:rsidR="00EE327F" w:rsidRPr="00EE327F" w:rsidRDefault="00EE327F" w:rsidP="00EE327F">
            <w:pPr>
              <w:keepNext/>
              <w:keepLines/>
              <w:spacing w:after="0"/>
              <w:rPr>
                <w:rFonts w:ascii="Arial" w:hAnsi="Arial"/>
                <w:sz w:val="18"/>
              </w:rPr>
            </w:pPr>
            <w:r w:rsidRPr="00EE327F">
              <w:rPr>
                <w:rFonts w:ascii="Arial" w:hAnsi="Arial"/>
                <w:sz w:val="18"/>
              </w:rPr>
              <w:t>Shall not be included.</w:t>
            </w:r>
          </w:p>
        </w:tc>
      </w:tr>
      <w:tr w:rsidR="00EE327F" w:rsidRPr="00EE327F" w14:paraId="027097F1" w14:textId="77777777" w:rsidTr="001256BF">
        <w:trPr>
          <w:jc w:val="center"/>
        </w:trPr>
        <w:tc>
          <w:tcPr>
            <w:tcW w:w="1842" w:type="dxa"/>
          </w:tcPr>
          <w:p w14:paraId="7560D40F"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cf</w:t>
            </w:r>
            <w:proofErr w:type="spellEnd"/>
            <w:r w:rsidRPr="00EE327F">
              <w:rPr>
                <w:rFonts w:ascii="Arial" w:hAnsi="Arial"/>
                <w:sz w:val="18"/>
              </w:rPr>
              <w:t>-send</w:t>
            </w:r>
          </w:p>
        </w:tc>
        <w:tc>
          <w:tcPr>
            <w:tcW w:w="7797" w:type="dxa"/>
          </w:tcPr>
          <w:p w14:paraId="1EB43561" w14:textId="77777777" w:rsidR="00EE327F" w:rsidRPr="00EE327F" w:rsidRDefault="00EE327F" w:rsidP="00EE327F">
            <w:pPr>
              <w:keepNext/>
              <w:keepLines/>
              <w:spacing w:after="0"/>
              <w:rPr>
                <w:rFonts w:ascii="Arial" w:hAnsi="Arial"/>
                <w:sz w:val="18"/>
              </w:rPr>
            </w:pPr>
            <w:r w:rsidRPr="00EE327F">
              <w:rPr>
                <w:rFonts w:ascii="Arial" w:hAnsi="Arial"/>
                <w:sz w:val="18"/>
              </w:rPr>
              <w:t xml:space="preserve">Shall be included and contain all coded formats the </w:t>
            </w:r>
            <w:proofErr w:type="spellStart"/>
            <w:r w:rsidRPr="00EE327F">
              <w:rPr>
                <w:rFonts w:ascii="Arial" w:hAnsi="Arial"/>
                <w:sz w:val="18"/>
              </w:rPr>
              <w:t>offerer</w:t>
            </w:r>
            <w:proofErr w:type="spellEnd"/>
            <w:r w:rsidRPr="00EE327F">
              <w:rPr>
                <w:rFonts w:ascii="Arial" w:hAnsi="Arial"/>
                <w:sz w:val="18"/>
              </w:rPr>
              <w:t xml:space="preserve"> is supporting and prepared to send.</w:t>
            </w:r>
          </w:p>
        </w:tc>
      </w:tr>
      <w:tr w:rsidR="00EE327F" w:rsidRPr="00EE327F" w14:paraId="78C16624" w14:textId="77777777" w:rsidTr="001256BF">
        <w:trPr>
          <w:jc w:val="center"/>
        </w:trPr>
        <w:tc>
          <w:tcPr>
            <w:tcW w:w="1842" w:type="dxa"/>
          </w:tcPr>
          <w:p w14:paraId="3481B9E4" w14:textId="77777777" w:rsidR="00EE327F" w:rsidRPr="00EE327F" w:rsidRDefault="00EE327F" w:rsidP="00EE327F">
            <w:pPr>
              <w:keepNext/>
              <w:keepLines/>
              <w:spacing w:after="0"/>
              <w:rPr>
                <w:rFonts w:ascii="Arial" w:hAnsi="Arial"/>
                <w:sz w:val="18"/>
              </w:rPr>
            </w:pPr>
            <w:proofErr w:type="spellStart"/>
            <w:r w:rsidRPr="00EE327F">
              <w:rPr>
                <w:rFonts w:ascii="Arial" w:hAnsi="Arial"/>
                <w:sz w:val="18"/>
              </w:rPr>
              <w:t>cf-recv</w:t>
            </w:r>
            <w:proofErr w:type="spellEnd"/>
          </w:p>
        </w:tc>
        <w:tc>
          <w:tcPr>
            <w:tcW w:w="7797" w:type="dxa"/>
          </w:tcPr>
          <w:p w14:paraId="6FC5224A" w14:textId="77777777" w:rsidR="00EE327F" w:rsidRPr="00EE327F" w:rsidRDefault="00EE327F" w:rsidP="00EE327F">
            <w:pPr>
              <w:keepNext/>
              <w:keepLines/>
              <w:spacing w:after="0"/>
              <w:rPr>
                <w:rFonts w:ascii="Arial" w:hAnsi="Arial"/>
                <w:sz w:val="18"/>
              </w:rPr>
            </w:pPr>
            <w:r w:rsidRPr="00EE327F">
              <w:rPr>
                <w:rFonts w:ascii="Arial" w:hAnsi="Arial"/>
                <w:sz w:val="18"/>
              </w:rPr>
              <w:t>Shall contain all formats of Table A.4.1-1 of [188] or not be included.</w:t>
            </w:r>
          </w:p>
        </w:tc>
      </w:tr>
      <w:tr w:rsidR="006748CE" w:rsidRPr="00EE327F" w14:paraId="0DDD4AC5" w14:textId="77777777" w:rsidTr="001256BF">
        <w:trPr>
          <w:jc w:val="center"/>
          <w:ins w:id="36" w:author="Tomas Frankkila" w:date="2025-11-07T17:20:00Z"/>
        </w:trPr>
        <w:tc>
          <w:tcPr>
            <w:tcW w:w="1842" w:type="dxa"/>
          </w:tcPr>
          <w:p w14:paraId="36AC9D4C" w14:textId="0500EB08" w:rsidR="006748CE" w:rsidRPr="00EE327F" w:rsidRDefault="0024080C" w:rsidP="00EE327F">
            <w:pPr>
              <w:keepNext/>
              <w:keepLines/>
              <w:spacing w:after="0"/>
              <w:rPr>
                <w:ins w:id="37" w:author="Tomas Frankkila" w:date="2025-11-07T17:20:00Z" w16du:dateUtc="2025-11-07T16:20:00Z"/>
                <w:rFonts w:ascii="Arial" w:hAnsi="Arial"/>
                <w:sz w:val="18"/>
              </w:rPr>
            </w:pPr>
            <w:proofErr w:type="spellStart"/>
            <w:ins w:id="38" w:author="Tomas Frankkila" w:date="2025-11-07T17:20:00Z" w16du:dateUtc="2025-11-07T16:20:00Z">
              <w:r>
                <w:rPr>
                  <w:rFonts w:ascii="Arial" w:hAnsi="Arial"/>
                  <w:sz w:val="18"/>
                </w:rPr>
                <w:t>cf</w:t>
              </w:r>
              <w:proofErr w:type="spellEnd"/>
              <w:r>
                <w:rPr>
                  <w:rFonts w:ascii="Arial" w:hAnsi="Arial"/>
                  <w:sz w:val="18"/>
                </w:rPr>
                <w:t>-s</w:t>
              </w:r>
            </w:ins>
            <w:ins w:id="39" w:author="Tomas Frankkila" w:date="2025-11-07T17:22:00Z" w16du:dateUtc="2025-11-07T16:22:00Z">
              <w:r w:rsidR="0043114A">
                <w:rPr>
                  <w:rFonts w:ascii="Arial" w:hAnsi="Arial"/>
                  <w:sz w:val="18"/>
                </w:rPr>
                <w:t>ub</w:t>
              </w:r>
            </w:ins>
            <w:ins w:id="40" w:author="Tomas Frankkila" w:date="2025-11-07T17:20:00Z" w16du:dateUtc="2025-11-07T16:20:00Z">
              <w:r>
                <w:rPr>
                  <w:rFonts w:ascii="Arial" w:hAnsi="Arial"/>
                  <w:sz w:val="18"/>
                </w:rPr>
                <w:t>-info</w:t>
              </w:r>
            </w:ins>
          </w:p>
        </w:tc>
        <w:tc>
          <w:tcPr>
            <w:tcW w:w="7797" w:type="dxa"/>
          </w:tcPr>
          <w:p w14:paraId="171B501E" w14:textId="3E0E6B0D" w:rsidR="006748CE" w:rsidRPr="00EE327F" w:rsidRDefault="005932EC" w:rsidP="00EE327F">
            <w:pPr>
              <w:keepNext/>
              <w:keepLines/>
              <w:spacing w:after="0"/>
              <w:rPr>
                <w:ins w:id="41" w:author="Tomas Frankkila" w:date="2025-11-07T17:20:00Z" w16du:dateUtc="2025-11-07T16:20:00Z"/>
                <w:rFonts w:ascii="Arial" w:hAnsi="Arial"/>
                <w:sz w:val="18"/>
              </w:rPr>
            </w:pPr>
            <w:ins w:id="42" w:author="Tomas Frankkila" w:date="2025-11-07T17:27:00Z" w16du:dateUtc="2025-11-07T16:27:00Z">
              <w:r w:rsidRPr="00EE327F">
                <w:rPr>
                  <w:rFonts w:ascii="Arial" w:hAnsi="Arial"/>
                  <w:sz w:val="18"/>
                </w:rPr>
                <w:t>The SDP offer-answer considerations in TS 26.253 [188] apply.</w:t>
              </w:r>
            </w:ins>
          </w:p>
        </w:tc>
      </w:tr>
      <w:tr w:rsidR="0024080C" w:rsidRPr="00EE327F" w14:paraId="6C10C1D3" w14:textId="77777777" w:rsidTr="001256BF">
        <w:trPr>
          <w:jc w:val="center"/>
          <w:ins w:id="43" w:author="Tomas Frankkila" w:date="2025-11-07T17:20:00Z"/>
        </w:trPr>
        <w:tc>
          <w:tcPr>
            <w:tcW w:w="1842" w:type="dxa"/>
          </w:tcPr>
          <w:p w14:paraId="0F8E273C" w14:textId="4BCE563C" w:rsidR="0024080C" w:rsidRDefault="0024080C" w:rsidP="00EE327F">
            <w:pPr>
              <w:keepNext/>
              <w:keepLines/>
              <w:spacing w:after="0"/>
              <w:rPr>
                <w:ins w:id="44" w:author="Tomas Frankkila" w:date="2025-11-07T17:20:00Z" w16du:dateUtc="2025-11-07T16:20:00Z"/>
                <w:rFonts w:ascii="Arial" w:hAnsi="Arial"/>
                <w:sz w:val="18"/>
              </w:rPr>
            </w:pPr>
            <w:proofErr w:type="spellStart"/>
            <w:ins w:id="45" w:author="Tomas Frankkila" w:date="2025-11-07T17:20:00Z" w16du:dateUtc="2025-11-07T16:20:00Z">
              <w:r>
                <w:rPr>
                  <w:rFonts w:ascii="Arial" w:hAnsi="Arial"/>
                  <w:sz w:val="18"/>
                </w:rPr>
                <w:t>ivas-icm</w:t>
              </w:r>
              <w:proofErr w:type="spellEnd"/>
            </w:ins>
          </w:p>
        </w:tc>
        <w:tc>
          <w:tcPr>
            <w:tcW w:w="7797" w:type="dxa"/>
          </w:tcPr>
          <w:p w14:paraId="5B83D860" w14:textId="702A4709" w:rsidR="0024080C" w:rsidRPr="00EE327F" w:rsidRDefault="00E51B2C" w:rsidP="00EE327F">
            <w:pPr>
              <w:keepNext/>
              <w:keepLines/>
              <w:spacing w:after="0"/>
              <w:rPr>
                <w:ins w:id="46" w:author="Tomas Frankkila" w:date="2025-11-07T17:20:00Z" w16du:dateUtc="2025-11-07T16:20:00Z"/>
                <w:rFonts w:ascii="Arial" w:hAnsi="Arial"/>
                <w:sz w:val="18"/>
              </w:rPr>
            </w:pPr>
            <w:ins w:id="47" w:author="Tomas Frankkila" w:date="2025-11-07T17:26:00Z" w16du:dateUtc="2025-11-07T16:26:00Z">
              <w:r w:rsidRPr="00EE327F">
                <w:rPr>
                  <w:rFonts w:ascii="Arial" w:hAnsi="Arial"/>
                  <w:sz w:val="18"/>
                </w:rPr>
                <w:t>The SDP offer-answer considerations in TS 26.253 [188] apply.</w:t>
              </w:r>
            </w:ins>
          </w:p>
        </w:tc>
      </w:tr>
      <w:tr w:rsidR="0024080C" w:rsidRPr="00EE327F" w14:paraId="5233EA15" w14:textId="77777777" w:rsidTr="001256BF">
        <w:trPr>
          <w:jc w:val="center"/>
          <w:ins w:id="48" w:author="Tomas Frankkila" w:date="2025-11-07T17:20:00Z"/>
        </w:trPr>
        <w:tc>
          <w:tcPr>
            <w:tcW w:w="1842" w:type="dxa"/>
          </w:tcPr>
          <w:p w14:paraId="28613821" w14:textId="2D21CF31" w:rsidR="0024080C" w:rsidRDefault="0024080C" w:rsidP="00EE327F">
            <w:pPr>
              <w:keepNext/>
              <w:keepLines/>
              <w:spacing w:after="0"/>
              <w:rPr>
                <w:ins w:id="49" w:author="Tomas Frankkila" w:date="2025-11-07T17:20:00Z" w16du:dateUtc="2025-11-07T16:20:00Z"/>
                <w:rFonts w:ascii="Arial" w:hAnsi="Arial"/>
                <w:sz w:val="18"/>
              </w:rPr>
            </w:pPr>
            <w:proofErr w:type="spellStart"/>
            <w:ins w:id="50" w:author="Tomas Frankkila" w:date="2025-11-07T17:20:00Z" w16du:dateUtc="2025-11-07T16:20:00Z">
              <w:r>
                <w:rPr>
                  <w:rFonts w:ascii="Arial" w:hAnsi="Arial"/>
                  <w:sz w:val="18"/>
                </w:rPr>
                <w:t>ivas</w:t>
              </w:r>
              <w:proofErr w:type="spellEnd"/>
              <w:r>
                <w:rPr>
                  <w:rFonts w:ascii="Arial" w:hAnsi="Arial"/>
                  <w:sz w:val="18"/>
                </w:rPr>
                <w:t>-</w:t>
              </w:r>
              <w:proofErr w:type="spellStart"/>
              <w:r>
                <w:rPr>
                  <w:rFonts w:ascii="Arial" w:hAnsi="Arial"/>
                  <w:sz w:val="18"/>
                </w:rPr>
                <w:t>icm</w:t>
              </w:r>
              <w:proofErr w:type="spellEnd"/>
              <w:r>
                <w:rPr>
                  <w:rFonts w:ascii="Arial" w:hAnsi="Arial"/>
                  <w:sz w:val="18"/>
                </w:rPr>
                <w:t>-send</w:t>
              </w:r>
            </w:ins>
          </w:p>
        </w:tc>
        <w:tc>
          <w:tcPr>
            <w:tcW w:w="7797" w:type="dxa"/>
          </w:tcPr>
          <w:p w14:paraId="34B300D6" w14:textId="6D786E18" w:rsidR="0024080C" w:rsidRPr="00EE327F" w:rsidRDefault="00E51B2C" w:rsidP="00EE327F">
            <w:pPr>
              <w:keepNext/>
              <w:keepLines/>
              <w:spacing w:after="0"/>
              <w:rPr>
                <w:ins w:id="51" w:author="Tomas Frankkila" w:date="2025-11-07T17:20:00Z" w16du:dateUtc="2025-11-07T16:20:00Z"/>
                <w:rFonts w:ascii="Arial" w:hAnsi="Arial"/>
                <w:sz w:val="18"/>
              </w:rPr>
            </w:pPr>
            <w:ins w:id="52" w:author="Tomas Frankkila" w:date="2025-11-07T17:26:00Z" w16du:dateUtc="2025-11-07T16:26:00Z">
              <w:r w:rsidRPr="00EE327F">
                <w:rPr>
                  <w:rFonts w:ascii="Arial" w:hAnsi="Arial"/>
                  <w:sz w:val="18"/>
                </w:rPr>
                <w:t>The SDP offer-answer considerations in TS 26.253 [188] apply.</w:t>
              </w:r>
            </w:ins>
          </w:p>
        </w:tc>
      </w:tr>
      <w:tr w:rsidR="0024080C" w:rsidRPr="00EE327F" w14:paraId="06383F0D" w14:textId="77777777" w:rsidTr="001256BF">
        <w:trPr>
          <w:jc w:val="center"/>
          <w:ins w:id="53" w:author="Tomas Frankkila" w:date="2025-11-07T17:20:00Z"/>
        </w:trPr>
        <w:tc>
          <w:tcPr>
            <w:tcW w:w="1842" w:type="dxa"/>
          </w:tcPr>
          <w:p w14:paraId="2C10B98F" w14:textId="4C7B9EC6" w:rsidR="0024080C" w:rsidRDefault="0024080C" w:rsidP="00EE327F">
            <w:pPr>
              <w:keepNext/>
              <w:keepLines/>
              <w:spacing w:after="0"/>
              <w:rPr>
                <w:ins w:id="54" w:author="Tomas Frankkila" w:date="2025-11-07T17:20:00Z" w16du:dateUtc="2025-11-07T16:20:00Z"/>
                <w:rFonts w:ascii="Arial" w:hAnsi="Arial"/>
                <w:sz w:val="18"/>
              </w:rPr>
            </w:pPr>
            <w:proofErr w:type="spellStart"/>
            <w:ins w:id="55" w:author="Tomas Frankkila" w:date="2025-11-07T17:20:00Z" w16du:dateUtc="2025-11-07T16:20:00Z">
              <w:r>
                <w:rPr>
                  <w:rFonts w:ascii="Arial" w:hAnsi="Arial"/>
                  <w:sz w:val="18"/>
                </w:rPr>
                <w:t>ivas-icm-recv</w:t>
              </w:r>
              <w:proofErr w:type="spellEnd"/>
            </w:ins>
          </w:p>
        </w:tc>
        <w:tc>
          <w:tcPr>
            <w:tcW w:w="7797" w:type="dxa"/>
          </w:tcPr>
          <w:p w14:paraId="18AB7F1D" w14:textId="16910BBF" w:rsidR="0024080C" w:rsidRPr="00EE327F" w:rsidRDefault="00E51B2C" w:rsidP="00EE327F">
            <w:pPr>
              <w:keepNext/>
              <w:keepLines/>
              <w:spacing w:after="0"/>
              <w:rPr>
                <w:ins w:id="56" w:author="Tomas Frankkila" w:date="2025-11-07T17:20:00Z" w16du:dateUtc="2025-11-07T16:20:00Z"/>
                <w:rFonts w:ascii="Arial" w:hAnsi="Arial"/>
                <w:sz w:val="18"/>
              </w:rPr>
            </w:pPr>
            <w:ins w:id="57" w:author="Tomas Frankkila" w:date="2025-11-07T17:26:00Z" w16du:dateUtc="2025-11-07T16:26:00Z">
              <w:r w:rsidRPr="00EE327F">
                <w:rPr>
                  <w:rFonts w:ascii="Arial" w:hAnsi="Arial"/>
                  <w:sz w:val="18"/>
                </w:rPr>
                <w:t>The SDP offer-answer considerations in TS 26.253 [188] apply.</w:t>
              </w:r>
            </w:ins>
          </w:p>
        </w:tc>
      </w:tr>
      <w:tr w:rsidR="00AD625C" w:rsidRPr="00EE327F" w14:paraId="017ACBA6" w14:textId="77777777" w:rsidTr="001256BF">
        <w:trPr>
          <w:jc w:val="center"/>
          <w:ins w:id="58" w:author="Tomas Frankkila" w:date="2025-11-07T17:21:00Z"/>
        </w:trPr>
        <w:tc>
          <w:tcPr>
            <w:tcW w:w="1842" w:type="dxa"/>
          </w:tcPr>
          <w:p w14:paraId="3DE443F8" w14:textId="16A7C740" w:rsidR="00AD625C" w:rsidRDefault="00AD625C" w:rsidP="00EE327F">
            <w:pPr>
              <w:keepNext/>
              <w:keepLines/>
              <w:spacing w:after="0"/>
              <w:rPr>
                <w:ins w:id="59" w:author="Tomas Frankkila" w:date="2025-11-07T17:21:00Z" w16du:dateUtc="2025-11-07T16:21:00Z"/>
                <w:rFonts w:ascii="Arial" w:hAnsi="Arial"/>
                <w:sz w:val="18"/>
              </w:rPr>
            </w:pPr>
            <w:ins w:id="60" w:author="Tomas Frankkila" w:date="2025-11-07T17:21:00Z" w16du:dateUtc="2025-11-07T16:21:00Z">
              <w:r>
                <w:rPr>
                  <w:rFonts w:ascii="Arial" w:hAnsi="Arial"/>
                  <w:sz w:val="18"/>
                </w:rPr>
                <w:t>ns-mode-</w:t>
              </w:r>
              <w:proofErr w:type="spellStart"/>
              <w:r>
                <w:rPr>
                  <w:rFonts w:ascii="Arial" w:hAnsi="Arial"/>
                  <w:sz w:val="18"/>
                </w:rPr>
                <w:t>init</w:t>
              </w:r>
              <w:proofErr w:type="spellEnd"/>
            </w:ins>
          </w:p>
        </w:tc>
        <w:tc>
          <w:tcPr>
            <w:tcW w:w="7797" w:type="dxa"/>
          </w:tcPr>
          <w:p w14:paraId="79104D84" w14:textId="2798E220" w:rsidR="00AD625C" w:rsidRPr="00EE327F" w:rsidRDefault="00F01115" w:rsidP="00EE327F">
            <w:pPr>
              <w:keepNext/>
              <w:keepLines/>
              <w:spacing w:after="0"/>
              <w:rPr>
                <w:ins w:id="61" w:author="Tomas Frankkila" w:date="2025-11-07T17:21:00Z" w16du:dateUtc="2025-11-07T16:21:00Z"/>
                <w:rFonts w:ascii="Arial" w:hAnsi="Arial"/>
                <w:sz w:val="18"/>
              </w:rPr>
            </w:pPr>
            <w:ins w:id="62" w:author="Tomas Frankkila" w:date="2025-11-07T17:26:00Z" w16du:dateUtc="2025-11-07T16:26:00Z">
              <w:r w:rsidRPr="00EE327F">
                <w:rPr>
                  <w:rFonts w:ascii="Arial" w:hAnsi="Arial"/>
                  <w:sz w:val="18"/>
                </w:rPr>
                <w:t>The SDP offer-answer considerations in TS 26.253 [188] apply.</w:t>
              </w:r>
            </w:ins>
          </w:p>
        </w:tc>
      </w:tr>
      <w:tr w:rsidR="00AD625C" w:rsidRPr="00EE327F" w14:paraId="6053B4B8" w14:textId="77777777" w:rsidTr="001256BF">
        <w:trPr>
          <w:jc w:val="center"/>
          <w:ins w:id="63" w:author="Tomas Frankkila" w:date="2025-11-07T17:21:00Z"/>
        </w:trPr>
        <w:tc>
          <w:tcPr>
            <w:tcW w:w="1842" w:type="dxa"/>
          </w:tcPr>
          <w:p w14:paraId="61A7C9C9" w14:textId="65382EDE" w:rsidR="00AD625C" w:rsidRDefault="00AD625C" w:rsidP="00EE327F">
            <w:pPr>
              <w:keepNext/>
              <w:keepLines/>
              <w:spacing w:after="0"/>
              <w:rPr>
                <w:ins w:id="64" w:author="Tomas Frankkila" w:date="2025-11-07T17:21:00Z" w16du:dateUtc="2025-11-07T16:21:00Z"/>
                <w:rFonts w:ascii="Arial" w:hAnsi="Arial"/>
                <w:sz w:val="18"/>
              </w:rPr>
            </w:pPr>
            <w:ins w:id="65" w:author="Tomas Frankkila" w:date="2025-11-07T17:21:00Z" w16du:dateUtc="2025-11-07T16:21:00Z">
              <w:r>
                <w:rPr>
                  <w:rFonts w:ascii="Arial" w:hAnsi="Arial"/>
                  <w:sz w:val="18"/>
                </w:rPr>
                <w:t>ns-mode-</w:t>
              </w:r>
              <w:proofErr w:type="spellStart"/>
              <w:r>
                <w:rPr>
                  <w:rFonts w:ascii="Arial" w:hAnsi="Arial"/>
                  <w:sz w:val="18"/>
                </w:rPr>
                <w:t>init</w:t>
              </w:r>
              <w:proofErr w:type="spellEnd"/>
              <w:r>
                <w:rPr>
                  <w:rFonts w:ascii="Arial" w:hAnsi="Arial"/>
                  <w:sz w:val="18"/>
                </w:rPr>
                <w:t>-send</w:t>
              </w:r>
            </w:ins>
          </w:p>
        </w:tc>
        <w:tc>
          <w:tcPr>
            <w:tcW w:w="7797" w:type="dxa"/>
          </w:tcPr>
          <w:p w14:paraId="7CF50F2A" w14:textId="72512265" w:rsidR="00AD625C" w:rsidRPr="00EE327F" w:rsidRDefault="00F01115" w:rsidP="00EE327F">
            <w:pPr>
              <w:keepNext/>
              <w:keepLines/>
              <w:spacing w:after="0"/>
              <w:rPr>
                <w:ins w:id="66" w:author="Tomas Frankkila" w:date="2025-11-07T17:21:00Z" w16du:dateUtc="2025-11-07T16:21:00Z"/>
                <w:rFonts w:ascii="Arial" w:hAnsi="Arial"/>
                <w:sz w:val="18"/>
              </w:rPr>
            </w:pPr>
            <w:ins w:id="67" w:author="Tomas Frankkila" w:date="2025-11-07T17:26:00Z" w16du:dateUtc="2025-11-07T16:26:00Z">
              <w:r w:rsidRPr="00EE327F">
                <w:rPr>
                  <w:rFonts w:ascii="Arial" w:hAnsi="Arial"/>
                  <w:sz w:val="18"/>
                </w:rPr>
                <w:t>The SDP offer-answer considerations in TS 26.253 [188] apply.</w:t>
              </w:r>
            </w:ins>
          </w:p>
        </w:tc>
      </w:tr>
      <w:tr w:rsidR="00AD625C" w:rsidRPr="00EE327F" w14:paraId="3BF937E6" w14:textId="77777777" w:rsidTr="001256BF">
        <w:trPr>
          <w:jc w:val="center"/>
          <w:ins w:id="68" w:author="Tomas Frankkila" w:date="2025-11-07T17:21:00Z"/>
        </w:trPr>
        <w:tc>
          <w:tcPr>
            <w:tcW w:w="1842" w:type="dxa"/>
          </w:tcPr>
          <w:p w14:paraId="5FB72955" w14:textId="12F9E6B7" w:rsidR="00AD625C" w:rsidRDefault="00AD625C" w:rsidP="00EE327F">
            <w:pPr>
              <w:keepNext/>
              <w:keepLines/>
              <w:spacing w:after="0"/>
              <w:rPr>
                <w:ins w:id="69" w:author="Tomas Frankkila" w:date="2025-11-07T17:21:00Z" w16du:dateUtc="2025-11-07T16:21:00Z"/>
                <w:rFonts w:ascii="Arial" w:hAnsi="Arial"/>
                <w:sz w:val="18"/>
              </w:rPr>
            </w:pPr>
            <w:ins w:id="70" w:author="Tomas Frankkila" w:date="2025-11-07T17:21:00Z" w16du:dateUtc="2025-11-07T16:21:00Z">
              <w:r>
                <w:rPr>
                  <w:rFonts w:ascii="Arial" w:hAnsi="Arial"/>
                  <w:sz w:val="18"/>
                </w:rPr>
                <w:t>ns-mode-</w:t>
              </w:r>
              <w:proofErr w:type="spellStart"/>
              <w:r>
                <w:rPr>
                  <w:rFonts w:ascii="Arial" w:hAnsi="Arial"/>
                  <w:sz w:val="18"/>
                </w:rPr>
                <w:t>init</w:t>
              </w:r>
              <w:proofErr w:type="spellEnd"/>
              <w:r>
                <w:rPr>
                  <w:rFonts w:ascii="Arial" w:hAnsi="Arial"/>
                  <w:sz w:val="18"/>
                </w:rPr>
                <w:t>-</w:t>
              </w:r>
              <w:proofErr w:type="spellStart"/>
              <w:r>
                <w:rPr>
                  <w:rFonts w:ascii="Arial" w:hAnsi="Arial"/>
                  <w:sz w:val="18"/>
                </w:rPr>
                <w:t>recv</w:t>
              </w:r>
              <w:proofErr w:type="spellEnd"/>
            </w:ins>
          </w:p>
        </w:tc>
        <w:tc>
          <w:tcPr>
            <w:tcW w:w="7797" w:type="dxa"/>
          </w:tcPr>
          <w:p w14:paraId="10B99E43" w14:textId="02A8F844" w:rsidR="00AD625C" w:rsidRPr="00EE327F" w:rsidRDefault="00F01115" w:rsidP="00EE327F">
            <w:pPr>
              <w:keepNext/>
              <w:keepLines/>
              <w:spacing w:after="0"/>
              <w:rPr>
                <w:ins w:id="71" w:author="Tomas Frankkila" w:date="2025-11-07T17:21:00Z" w16du:dateUtc="2025-11-07T16:21:00Z"/>
                <w:rFonts w:ascii="Arial" w:hAnsi="Arial"/>
                <w:sz w:val="18"/>
              </w:rPr>
            </w:pPr>
            <w:ins w:id="72" w:author="Tomas Frankkila" w:date="2025-11-07T17:26:00Z" w16du:dateUtc="2025-11-07T16:26:00Z">
              <w:r w:rsidRPr="00EE327F">
                <w:rPr>
                  <w:rFonts w:ascii="Arial" w:hAnsi="Arial"/>
                  <w:sz w:val="18"/>
                </w:rPr>
                <w:t>The SDP offer-answer considerations in TS 26.253 [188] apply.</w:t>
              </w:r>
            </w:ins>
          </w:p>
        </w:tc>
      </w:tr>
      <w:tr w:rsidR="00EE327F" w:rsidRPr="00EE327F" w14:paraId="1C332D31" w14:textId="77777777" w:rsidTr="001256BF">
        <w:trPr>
          <w:jc w:val="center"/>
        </w:trPr>
        <w:tc>
          <w:tcPr>
            <w:tcW w:w="1842" w:type="dxa"/>
          </w:tcPr>
          <w:p w14:paraId="2E787D9F" w14:textId="77777777" w:rsidR="00EE327F" w:rsidRPr="00EE327F" w:rsidRDefault="00EE327F" w:rsidP="00EE327F">
            <w:pPr>
              <w:keepNext/>
              <w:keepLines/>
              <w:spacing w:after="0"/>
              <w:rPr>
                <w:rFonts w:ascii="Arial" w:hAnsi="Arial"/>
                <w:sz w:val="18"/>
              </w:rPr>
            </w:pPr>
            <w:r w:rsidRPr="00EE327F">
              <w:rPr>
                <w:rFonts w:ascii="Arial" w:hAnsi="Arial"/>
                <w:sz w:val="18"/>
              </w:rPr>
              <w:t>pi-types</w:t>
            </w:r>
          </w:p>
        </w:tc>
        <w:tc>
          <w:tcPr>
            <w:tcW w:w="7797" w:type="dxa"/>
          </w:tcPr>
          <w:p w14:paraId="5F78110E"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0838771F" w14:textId="77777777" w:rsidTr="001256BF">
        <w:trPr>
          <w:jc w:val="center"/>
        </w:trPr>
        <w:tc>
          <w:tcPr>
            <w:tcW w:w="1842" w:type="dxa"/>
          </w:tcPr>
          <w:p w14:paraId="725961E0" w14:textId="77777777" w:rsidR="00EE327F" w:rsidRPr="00EE327F" w:rsidRDefault="00EE327F" w:rsidP="00EE327F">
            <w:pPr>
              <w:keepNext/>
              <w:keepLines/>
              <w:spacing w:after="0"/>
              <w:rPr>
                <w:rFonts w:ascii="Arial" w:hAnsi="Arial"/>
                <w:sz w:val="18"/>
              </w:rPr>
            </w:pPr>
            <w:r w:rsidRPr="00EE327F">
              <w:rPr>
                <w:rFonts w:ascii="Arial" w:hAnsi="Arial"/>
                <w:sz w:val="18"/>
              </w:rPr>
              <w:t>pi-types-send</w:t>
            </w:r>
          </w:p>
        </w:tc>
        <w:tc>
          <w:tcPr>
            <w:tcW w:w="7797" w:type="dxa"/>
          </w:tcPr>
          <w:p w14:paraId="6A0CCD9A"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023B91CF" w14:textId="77777777" w:rsidTr="001256BF">
        <w:trPr>
          <w:jc w:val="center"/>
        </w:trPr>
        <w:tc>
          <w:tcPr>
            <w:tcW w:w="1842" w:type="dxa"/>
          </w:tcPr>
          <w:p w14:paraId="793EA27F" w14:textId="77777777" w:rsidR="00EE327F" w:rsidRPr="00EE327F" w:rsidRDefault="00EE327F" w:rsidP="00EE327F">
            <w:pPr>
              <w:keepNext/>
              <w:keepLines/>
              <w:spacing w:after="0"/>
              <w:rPr>
                <w:rFonts w:ascii="Arial" w:hAnsi="Arial"/>
                <w:sz w:val="18"/>
              </w:rPr>
            </w:pPr>
            <w:r w:rsidRPr="00EE327F">
              <w:rPr>
                <w:rFonts w:ascii="Arial" w:hAnsi="Arial"/>
                <w:sz w:val="18"/>
              </w:rPr>
              <w:t>pi-types-</w:t>
            </w:r>
            <w:proofErr w:type="spellStart"/>
            <w:r w:rsidRPr="00EE327F">
              <w:rPr>
                <w:rFonts w:ascii="Arial" w:hAnsi="Arial"/>
                <w:sz w:val="18"/>
              </w:rPr>
              <w:t>recv</w:t>
            </w:r>
            <w:proofErr w:type="spellEnd"/>
          </w:p>
        </w:tc>
        <w:tc>
          <w:tcPr>
            <w:tcW w:w="7797" w:type="dxa"/>
          </w:tcPr>
          <w:p w14:paraId="72ECD1DA"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2083D4A5" w14:textId="77777777" w:rsidTr="001256BF">
        <w:trPr>
          <w:jc w:val="center"/>
        </w:trPr>
        <w:tc>
          <w:tcPr>
            <w:tcW w:w="1842" w:type="dxa"/>
          </w:tcPr>
          <w:p w14:paraId="42555E2F" w14:textId="77777777" w:rsidR="00EE327F" w:rsidRPr="00EE327F" w:rsidRDefault="00EE327F" w:rsidP="00EE327F">
            <w:pPr>
              <w:keepNext/>
              <w:keepLines/>
              <w:spacing w:after="0"/>
              <w:rPr>
                <w:rFonts w:ascii="Arial" w:hAnsi="Arial"/>
                <w:sz w:val="18"/>
              </w:rPr>
            </w:pPr>
            <w:r w:rsidRPr="00EE327F">
              <w:rPr>
                <w:rFonts w:ascii="Arial" w:hAnsi="Arial"/>
                <w:sz w:val="18"/>
              </w:rPr>
              <w:t>pi-</w:t>
            </w:r>
            <w:proofErr w:type="spellStart"/>
            <w:r w:rsidRPr="00EE327F">
              <w:rPr>
                <w:rFonts w:ascii="Arial" w:hAnsi="Arial"/>
                <w:sz w:val="18"/>
              </w:rPr>
              <w:t>br</w:t>
            </w:r>
            <w:proofErr w:type="spellEnd"/>
          </w:p>
        </w:tc>
        <w:tc>
          <w:tcPr>
            <w:tcW w:w="7797" w:type="dxa"/>
          </w:tcPr>
          <w:p w14:paraId="600AFC74"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323E2DC5" w14:textId="77777777" w:rsidTr="001256BF">
        <w:trPr>
          <w:jc w:val="center"/>
        </w:trPr>
        <w:tc>
          <w:tcPr>
            <w:tcW w:w="1842" w:type="dxa"/>
          </w:tcPr>
          <w:p w14:paraId="7C8183FF" w14:textId="77777777" w:rsidR="00EE327F" w:rsidRPr="00EE327F" w:rsidRDefault="00EE327F" w:rsidP="00EE327F">
            <w:pPr>
              <w:keepNext/>
              <w:keepLines/>
              <w:spacing w:after="0"/>
              <w:rPr>
                <w:rFonts w:ascii="Arial" w:hAnsi="Arial"/>
                <w:sz w:val="18"/>
              </w:rPr>
            </w:pPr>
            <w:r w:rsidRPr="00EE327F">
              <w:rPr>
                <w:rFonts w:ascii="Arial" w:hAnsi="Arial"/>
                <w:sz w:val="18"/>
              </w:rPr>
              <w:t>pi-</w:t>
            </w:r>
            <w:proofErr w:type="spellStart"/>
            <w:r w:rsidRPr="00EE327F">
              <w:rPr>
                <w:rFonts w:ascii="Arial" w:hAnsi="Arial"/>
                <w:sz w:val="18"/>
              </w:rPr>
              <w:t>br</w:t>
            </w:r>
            <w:proofErr w:type="spellEnd"/>
            <w:r w:rsidRPr="00EE327F">
              <w:rPr>
                <w:rFonts w:ascii="Arial" w:hAnsi="Arial"/>
                <w:sz w:val="18"/>
              </w:rPr>
              <w:t>-send</w:t>
            </w:r>
          </w:p>
        </w:tc>
        <w:tc>
          <w:tcPr>
            <w:tcW w:w="7797" w:type="dxa"/>
          </w:tcPr>
          <w:p w14:paraId="0FB1C779"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EE327F" w:rsidRPr="00EE327F" w14:paraId="154759DD" w14:textId="77777777" w:rsidTr="001256BF">
        <w:trPr>
          <w:jc w:val="center"/>
        </w:trPr>
        <w:tc>
          <w:tcPr>
            <w:tcW w:w="1842" w:type="dxa"/>
          </w:tcPr>
          <w:p w14:paraId="166EBCFB" w14:textId="77777777" w:rsidR="00EE327F" w:rsidRPr="00EE327F" w:rsidRDefault="00EE327F" w:rsidP="00EE327F">
            <w:pPr>
              <w:keepNext/>
              <w:keepLines/>
              <w:spacing w:after="0"/>
              <w:rPr>
                <w:rFonts w:ascii="Arial" w:hAnsi="Arial"/>
                <w:sz w:val="18"/>
              </w:rPr>
            </w:pPr>
            <w:r w:rsidRPr="00EE327F">
              <w:rPr>
                <w:rFonts w:ascii="Arial" w:hAnsi="Arial"/>
                <w:sz w:val="18"/>
              </w:rPr>
              <w:t>pi-</w:t>
            </w:r>
            <w:proofErr w:type="spellStart"/>
            <w:r w:rsidRPr="00EE327F">
              <w:rPr>
                <w:rFonts w:ascii="Arial" w:hAnsi="Arial"/>
                <w:sz w:val="18"/>
              </w:rPr>
              <w:t>br</w:t>
            </w:r>
            <w:proofErr w:type="spellEnd"/>
            <w:r w:rsidRPr="00EE327F">
              <w:rPr>
                <w:rFonts w:ascii="Arial" w:hAnsi="Arial"/>
                <w:sz w:val="18"/>
              </w:rPr>
              <w:t>-</w:t>
            </w:r>
            <w:proofErr w:type="spellStart"/>
            <w:r w:rsidRPr="00EE327F">
              <w:rPr>
                <w:rFonts w:ascii="Arial" w:hAnsi="Arial"/>
                <w:sz w:val="18"/>
              </w:rPr>
              <w:t>recv</w:t>
            </w:r>
            <w:proofErr w:type="spellEnd"/>
          </w:p>
        </w:tc>
        <w:tc>
          <w:tcPr>
            <w:tcW w:w="7797" w:type="dxa"/>
          </w:tcPr>
          <w:p w14:paraId="31549791" w14:textId="77777777" w:rsidR="00EE327F" w:rsidRPr="00EE327F" w:rsidRDefault="00EE327F" w:rsidP="00EE327F">
            <w:pPr>
              <w:keepNext/>
              <w:keepLines/>
              <w:spacing w:after="0"/>
              <w:rPr>
                <w:rFonts w:ascii="Arial" w:hAnsi="Arial"/>
                <w:sz w:val="18"/>
              </w:rPr>
            </w:pPr>
            <w:r w:rsidRPr="00EE327F">
              <w:rPr>
                <w:rFonts w:ascii="Arial" w:hAnsi="Arial"/>
                <w:sz w:val="18"/>
              </w:rPr>
              <w:t>The SDP offer-answer considerations in TS 26.253 [188] apply.</w:t>
            </w:r>
          </w:p>
        </w:tc>
      </w:tr>
      <w:tr w:rsidR="003F0756" w:rsidRPr="00EE327F" w14:paraId="24800BF3" w14:textId="77777777" w:rsidTr="001256BF">
        <w:trPr>
          <w:jc w:val="center"/>
          <w:ins w:id="73" w:author="Tomas Frankkila" w:date="2025-05-12T13:58:00Z"/>
        </w:trPr>
        <w:tc>
          <w:tcPr>
            <w:tcW w:w="1842" w:type="dxa"/>
          </w:tcPr>
          <w:p w14:paraId="0E308C3E" w14:textId="3A6A10C6" w:rsidR="003F0756" w:rsidRDefault="003F0756" w:rsidP="00EE327F">
            <w:pPr>
              <w:keepNext/>
              <w:keepLines/>
              <w:spacing w:after="0"/>
              <w:rPr>
                <w:ins w:id="74" w:author="Tomas Frankkila" w:date="2025-05-12T13:58:00Z"/>
                <w:rFonts w:ascii="Arial" w:hAnsi="Arial"/>
                <w:sz w:val="18"/>
              </w:rPr>
            </w:pPr>
            <w:proofErr w:type="spellStart"/>
            <w:ins w:id="75" w:author="Tomas Frankkila" w:date="2025-05-12T13:59:00Z">
              <w:r>
                <w:rPr>
                  <w:rFonts w:ascii="Arial" w:hAnsi="Arial"/>
                  <w:sz w:val="18"/>
                </w:rPr>
                <w:t>sr-dof</w:t>
              </w:r>
            </w:ins>
            <w:proofErr w:type="spellEnd"/>
          </w:p>
        </w:tc>
        <w:tc>
          <w:tcPr>
            <w:tcW w:w="7797" w:type="dxa"/>
          </w:tcPr>
          <w:p w14:paraId="7780D533" w14:textId="0EED01BB" w:rsidR="003F0756" w:rsidRPr="00EE327F" w:rsidRDefault="003F0756" w:rsidP="00EE327F">
            <w:pPr>
              <w:keepNext/>
              <w:keepLines/>
              <w:spacing w:after="0"/>
              <w:rPr>
                <w:ins w:id="76" w:author="Tomas Frankkila" w:date="2025-05-12T13:58:00Z"/>
                <w:rFonts w:ascii="Arial" w:hAnsi="Arial"/>
                <w:sz w:val="18"/>
              </w:rPr>
            </w:pPr>
            <w:ins w:id="77" w:author="Tomas Frankkila" w:date="2025-05-12T13:58:00Z">
              <w:r w:rsidRPr="00EE327F">
                <w:rPr>
                  <w:rFonts w:ascii="Arial" w:hAnsi="Arial"/>
                  <w:sz w:val="18"/>
                </w:rPr>
                <w:t>The SDP offer-answer considerations in TS 26.253 [188] apply.</w:t>
              </w:r>
            </w:ins>
          </w:p>
        </w:tc>
      </w:tr>
      <w:tr w:rsidR="003F0756" w:rsidRPr="00EE327F" w14:paraId="1B75C01C" w14:textId="77777777" w:rsidTr="001256BF">
        <w:trPr>
          <w:jc w:val="center"/>
          <w:ins w:id="78" w:author="Tomas Frankkila" w:date="2025-05-12T13:58:00Z"/>
        </w:trPr>
        <w:tc>
          <w:tcPr>
            <w:tcW w:w="1842" w:type="dxa"/>
          </w:tcPr>
          <w:p w14:paraId="5C04B743" w14:textId="640F7CA2" w:rsidR="003F0756" w:rsidRDefault="003F0756" w:rsidP="00EE327F">
            <w:pPr>
              <w:keepNext/>
              <w:keepLines/>
              <w:spacing w:after="0"/>
              <w:rPr>
                <w:ins w:id="79" w:author="Tomas Frankkila" w:date="2025-05-12T13:58:00Z"/>
                <w:rFonts w:ascii="Arial" w:hAnsi="Arial"/>
                <w:sz w:val="18"/>
              </w:rPr>
            </w:pPr>
            <w:proofErr w:type="spellStart"/>
            <w:ins w:id="80" w:author="Tomas Frankkila" w:date="2025-05-12T13:59:00Z">
              <w:r>
                <w:rPr>
                  <w:rFonts w:ascii="Arial" w:hAnsi="Arial"/>
                  <w:sz w:val="18"/>
                </w:rPr>
                <w:t>sr-tc</w:t>
              </w:r>
            </w:ins>
            <w:proofErr w:type="spellEnd"/>
          </w:p>
        </w:tc>
        <w:tc>
          <w:tcPr>
            <w:tcW w:w="7797" w:type="dxa"/>
          </w:tcPr>
          <w:p w14:paraId="3BF75B48" w14:textId="2B19F498" w:rsidR="003F0756" w:rsidRPr="00EE327F" w:rsidRDefault="003F0756" w:rsidP="00EE327F">
            <w:pPr>
              <w:keepNext/>
              <w:keepLines/>
              <w:spacing w:after="0"/>
              <w:rPr>
                <w:ins w:id="81" w:author="Tomas Frankkila" w:date="2025-05-12T13:58:00Z"/>
                <w:rFonts w:ascii="Arial" w:hAnsi="Arial"/>
                <w:sz w:val="18"/>
              </w:rPr>
            </w:pPr>
            <w:ins w:id="82" w:author="Tomas Frankkila" w:date="2025-05-12T13:58:00Z">
              <w:r w:rsidRPr="00EE327F">
                <w:rPr>
                  <w:rFonts w:ascii="Arial" w:hAnsi="Arial"/>
                  <w:sz w:val="18"/>
                </w:rPr>
                <w:t>The SDP offer-answer considerations in TS 26.253 [188] apply.</w:t>
              </w:r>
            </w:ins>
          </w:p>
        </w:tc>
      </w:tr>
      <w:tr w:rsidR="003F0756" w:rsidRPr="00EE327F" w14:paraId="7921B573" w14:textId="77777777" w:rsidTr="001256BF">
        <w:trPr>
          <w:jc w:val="center"/>
          <w:ins w:id="83" w:author="Tomas Frankkila" w:date="2025-05-12T13:58:00Z"/>
        </w:trPr>
        <w:tc>
          <w:tcPr>
            <w:tcW w:w="1842" w:type="dxa"/>
          </w:tcPr>
          <w:p w14:paraId="45553B7B" w14:textId="00C7298F" w:rsidR="003F0756" w:rsidRDefault="003F0756" w:rsidP="00EE327F">
            <w:pPr>
              <w:keepNext/>
              <w:keepLines/>
              <w:spacing w:after="0"/>
              <w:rPr>
                <w:ins w:id="84" w:author="Tomas Frankkila" w:date="2025-05-12T13:58:00Z"/>
                <w:rFonts w:ascii="Arial" w:hAnsi="Arial"/>
                <w:sz w:val="18"/>
              </w:rPr>
            </w:pPr>
            <w:proofErr w:type="spellStart"/>
            <w:ins w:id="85" w:author="Tomas Frankkila" w:date="2025-05-12T13:59:00Z">
              <w:r>
                <w:rPr>
                  <w:rFonts w:ascii="Arial" w:hAnsi="Arial"/>
                  <w:sz w:val="18"/>
                </w:rPr>
                <w:t>sr-tc-fr</w:t>
              </w:r>
            </w:ins>
            <w:proofErr w:type="spellEnd"/>
          </w:p>
        </w:tc>
        <w:tc>
          <w:tcPr>
            <w:tcW w:w="7797" w:type="dxa"/>
          </w:tcPr>
          <w:p w14:paraId="71D7A6AA" w14:textId="1D3AF9FC" w:rsidR="003F0756" w:rsidRPr="00EE327F" w:rsidRDefault="003F0756" w:rsidP="00EE327F">
            <w:pPr>
              <w:keepNext/>
              <w:keepLines/>
              <w:spacing w:after="0"/>
              <w:rPr>
                <w:ins w:id="86" w:author="Tomas Frankkila" w:date="2025-05-12T13:58:00Z"/>
                <w:rFonts w:ascii="Arial" w:hAnsi="Arial"/>
                <w:sz w:val="18"/>
              </w:rPr>
            </w:pPr>
            <w:ins w:id="87" w:author="Tomas Frankkila" w:date="2025-05-12T13:58:00Z">
              <w:r w:rsidRPr="00EE327F">
                <w:rPr>
                  <w:rFonts w:ascii="Arial" w:hAnsi="Arial"/>
                  <w:sz w:val="18"/>
                </w:rPr>
                <w:t>The SDP offer-answer considerations in TS 26.253 [188] apply.</w:t>
              </w:r>
            </w:ins>
          </w:p>
        </w:tc>
      </w:tr>
      <w:tr w:rsidR="003F0756" w:rsidRPr="00EE327F" w14:paraId="53562355" w14:textId="77777777" w:rsidTr="001256BF">
        <w:trPr>
          <w:jc w:val="center"/>
          <w:ins w:id="88" w:author="Tomas Frankkila" w:date="2025-05-12T13:59:00Z"/>
        </w:trPr>
        <w:tc>
          <w:tcPr>
            <w:tcW w:w="1842" w:type="dxa"/>
          </w:tcPr>
          <w:p w14:paraId="538EAE79" w14:textId="42A32591" w:rsidR="003F0756" w:rsidRDefault="003F0756" w:rsidP="00EE327F">
            <w:pPr>
              <w:keepNext/>
              <w:keepLines/>
              <w:spacing w:after="0"/>
              <w:rPr>
                <w:ins w:id="89" w:author="Tomas Frankkila" w:date="2025-05-12T13:59:00Z"/>
                <w:rFonts w:ascii="Arial" w:hAnsi="Arial"/>
                <w:sz w:val="18"/>
              </w:rPr>
            </w:pPr>
            <w:proofErr w:type="spellStart"/>
            <w:ins w:id="90" w:author="Tomas Frankkila" w:date="2025-05-12T13:59:00Z">
              <w:r>
                <w:rPr>
                  <w:rFonts w:ascii="Arial" w:hAnsi="Arial"/>
                  <w:sz w:val="18"/>
                </w:rPr>
                <w:t>sr</w:t>
              </w:r>
              <w:proofErr w:type="spellEnd"/>
              <w:r>
                <w:rPr>
                  <w:rFonts w:ascii="Arial" w:hAnsi="Arial"/>
                  <w:sz w:val="18"/>
                </w:rPr>
                <w:t>-</w:t>
              </w:r>
              <w:proofErr w:type="spellStart"/>
              <w:r>
                <w:rPr>
                  <w:rFonts w:ascii="Arial" w:hAnsi="Arial"/>
                  <w:sz w:val="18"/>
                </w:rPr>
                <w:t>tc</w:t>
              </w:r>
              <w:proofErr w:type="spellEnd"/>
              <w:r>
                <w:rPr>
                  <w:rFonts w:ascii="Arial" w:hAnsi="Arial"/>
                  <w:sz w:val="18"/>
                </w:rPr>
                <w:t>-cp</w:t>
              </w:r>
            </w:ins>
          </w:p>
        </w:tc>
        <w:tc>
          <w:tcPr>
            <w:tcW w:w="7797" w:type="dxa"/>
          </w:tcPr>
          <w:p w14:paraId="23C83997" w14:textId="2EAC9987" w:rsidR="003F0756" w:rsidRPr="00EE327F" w:rsidRDefault="003F0756" w:rsidP="00EE327F">
            <w:pPr>
              <w:keepNext/>
              <w:keepLines/>
              <w:spacing w:after="0"/>
              <w:rPr>
                <w:ins w:id="91" w:author="Tomas Frankkila" w:date="2025-05-12T13:59:00Z"/>
                <w:rFonts w:ascii="Arial" w:hAnsi="Arial"/>
                <w:sz w:val="18"/>
              </w:rPr>
            </w:pPr>
            <w:ins w:id="92" w:author="Tomas Frankkila" w:date="2025-05-12T13:59:00Z">
              <w:r w:rsidRPr="00EE327F">
                <w:rPr>
                  <w:rFonts w:ascii="Arial" w:hAnsi="Arial"/>
                  <w:sz w:val="18"/>
                </w:rPr>
                <w:t>The SDP offer-answer considerations in TS 26.253 [188] apply.</w:t>
              </w:r>
            </w:ins>
          </w:p>
        </w:tc>
      </w:tr>
    </w:tbl>
    <w:p w14:paraId="6D4F31FF" w14:textId="77777777" w:rsidR="00EE327F" w:rsidRPr="00EE327F" w:rsidRDefault="00EE327F" w:rsidP="00EE327F"/>
    <w:p w14:paraId="123E051E" w14:textId="77777777" w:rsidR="00EE327F" w:rsidRPr="00EE327F" w:rsidRDefault="00EE327F" w:rsidP="00EE327F">
      <w:r w:rsidRPr="00EE327F">
        <w:t>When the channels parameter is omitted then this means that one channel is being offered.</w:t>
      </w:r>
    </w:p>
    <w:p w14:paraId="7056FE93" w14:textId="77777777" w:rsidR="00EE327F" w:rsidRPr="00EE327F" w:rsidRDefault="00EE327F" w:rsidP="00EE327F">
      <w:pPr>
        <w:rPr>
          <w:b/>
        </w:rPr>
      </w:pPr>
      <w:r w:rsidRPr="00EE327F">
        <w:t>The mode-set parameter is omitted, allowing maximum freedom for the visited network.</w:t>
      </w:r>
    </w:p>
    <w:p w14:paraId="547153D3" w14:textId="77777777" w:rsidR="00EE327F" w:rsidRPr="00EE327F" w:rsidRDefault="00EE327F" w:rsidP="00EE327F">
      <w:r w:rsidRPr="00EE327F">
        <w:lastRenderedPageBreak/>
        <w:t xml:space="preserve">The mode-change-capability parameter is included and set to 2 for AMR-NB and AMR-WB, to support potential interworking with 2G radio access (GERAN). For EVS AMR-WB IO </w:t>
      </w:r>
      <w:r w:rsidRPr="00EE327F">
        <w:rPr>
          <w:lang w:val="en-US" w:eastAsia="ja-JP"/>
        </w:rPr>
        <w:t xml:space="preserve">it is not required to include </w:t>
      </w:r>
      <w:r w:rsidRPr="00EE327F">
        <w:t>the mode-change-capability parameter.</w:t>
      </w:r>
    </w:p>
    <w:p w14:paraId="1AA99A40" w14:textId="77777777" w:rsidR="00EE327F" w:rsidRPr="00EE327F" w:rsidRDefault="00EE327F" w:rsidP="00EE327F">
      <w:r w:rsidRPr="00EE327F">
        <w:t xml:space="preserve">An example of an SDP offer for AMR-NB is shown in Table A.1.1. An example of an SDP offer for both AMR-NB and AMR-WB is shown in Table A.1.2. An example of SDP </w:t>
      </w:r>
      <w:proofErr w:type="gramStart"/>
      <w:r w:rsidRPr="00EE327F">
        <w:t>offer</w:t>
      </w:r>
      <w:proofErr w:type="gramEnd"/>
      <w:r w:rsidRPr="00EE327F">
        <w:t xml:space="preserve"> for AMR-NB</w:t>
      </w:r>
      <w:r w:rsidRPr="00EE327F">
        <w:rPr>
          <w:lang w:eastAsia="ko-KR"/>
        </w:rPr>
        <w:t>,</w:t>
      </w:r>
      <w:r w:rsidRPr="00EE327F">
        <w:t xml:space="preserve"> AMR-WB</w:t>
      </w:r>
      <w:r w:rsidRPr="00EE327F">
        <w:rPr>
          <w:lang w:eastAsia="ko-KR"/>
        </w:rPr>
        <w:t>, and EVS</w:t>
      </w:r>
      <w:r w:rsidRPr="00EE327F">
        <w:t xml:space="preserve"> is shown in Table A.1</w:t>
      </w:r>
      <w:r w:rsidRPr="00EE327F">
        <w:rPr>
          <w:lang w:eastAsia="ko-KR"/>
        </w:rPr>
        <w:t>4</w:t>
      </w:r>
      <w:r w:rsidRPr="00EE327F">
        <w:t>.</w:t>
      </w:r>
      <w:r w:rsidRPr="00EE327F">
        <w:rPr>
          <w:lang w:eastAsia="ko-KR"/>
        </w:rPr>
        <w:t>1</w:t>
      </w:r>
      <w:r w:rsidRPr="00EE327F">
        <w:t>.</w:t>
      </w:r>
    </w:p>
    <w:p w14:paraId="778F3F7F" w14:textId="77777777" w:rsidR="00EE327F" w:rsidRPr="00EE327F" w:rsidRDefault="00EE327F" w:rsidP="00EE327F">
      <w:pPr>
        <w:rPr>
          <w:lang w:eastAsia="ko-KR"/>
        </w:rPr>
      </w:pPr>
      <w:r w:rsidRPr="00EE327F">
        <w:rPr>
          <w:lang w:eastAsia="ko-KR"/>
        </w:rPr>
        <w:t>An SDP example for offering and accepting a dual-mono session for EVS is shown in clauses A.14.1 and A.14.3.</w:t>
      </w:r>
    </w:p>
    <w:p w14:paraId="4D83D875" w14:textId="77777777" w:rsidR="00EE327F" w:rsidRPr="00EE327F" w:rsidRDefault="00EE327F" w:rsidP="00EE327F">
      <w:pPr>
        <w:rPr>
          <w:lang w:eastAsia="ko-KR"/>
        </w:rPr>
      </w:pPr>
      <w:r w:rsidRPr="00EE327F">
        <w:rPr>
          <w:lang w:eastAsia="ko-KR"/>
        </w:rPr>
        <w:t>SDP examples for IVAS are shown in clause A.19.</w:t>
      </w:r>
    </w:p>
    <w:p w14:paraId="5613DAF1" w14:textId="77777777" w:rsidR="00EE327F" w:rsidRPr="00EE327F" w:rsidRDefault="00EE327F" w:rsidP="00EE327F">
      <w:r w:rsidRPr="00EE327F">
        <w:t xml:space="preserve">An MTSI client in terminal may divide the offer-answer negotiation into several phases and offer different configurations in different SDP offers. If this is </w:t>
      </w:r>
      <w:proofErr w:type="gramStart"/>
      <w:r w:rsidRPr="00EE327F">
        <w:t>done</w:t>
      </w:r>
      <w:proofErr w:type="gramEnd"/>
      <w:r w:rsidRPr="00EE327F">
        <w:t xml:space="preserve"> then the first SDP offer in the initial offer-answer negotiation shall include the most preferable configurations. For AMR-NB, this means that the first SDP offer in the initial offer-answer negotiation shall include at least one RTP payload type for AMR-NB with the parameters as defined in Table 6.1. If wideband speech is </w:t>
      </w:r>
      <w:proofErr w:type="gramStart"/>
      <w:r w:rsidRPr="00EE327F">
        <w:t>offered</w:t>
      </w:r>
      <w:proofErr w:type="gramEnd"/>
      <w:r w:rsidRPr="00EE327F">
        <w:t xml:space="preserve"> then the first SDP offer in the initial offer-answer negotiation shall include also at least one RTP payload type for AMR-WB with the parameters as defined in Table 6.1. This also means that offers for octet-aligned payload format do not need to be included in the first SDP offer. If </w:t>
      </w:r>
      <w:r w:rsidRPr="00EE327F">
        <w:rPr>
          <w:lang w:eastAsia="ko-KR"/>
        </w:rPr>
        <w:t>super-</w:t>
      </w:r>
      <w:r w:rsidRPr="00EE327F">
        <w:t>wideband or fullband speech is offered</w:t>
      </w:r>
      <w:r w:rsidRPr="00EE327F">
        <w:rPr>
          <w:lang w:eastAsia="ko-KR"/>
        </w:rPr>
        <w:t>,</w:t>
      </w:r>
      <w:r w:rsidRPr="00EE327F">
        <w:t xml:space="preserve"> the first SDP offer in the initial offer-answer negotiation shall include at least one RTP payload type for </w:t>
      </w:r>
      <w:r w:rsidRPr="00EE327F">
        <w:rPr>
          <w:lang w:eastAsia="ko-KR"/>
        </w:rPr>
        <w:t xml:space="preserve">EVS </w:t>
      </w:r>
      <w:r w:rsidRPr="00EE327F">
        <w:t>with the parameters as defined in [</w:t>
      </w:r>
      <w:r w:rsidRPr="00EE327F">
        <w:rPr>
          <w:lang w:eastAsia="ko-KR"/>
        </w:rPr>
        <w:t>125</w:t>
      </w:r>
      <w:r w:rsidRPr="00EE327F">
        <w:t>].</w:t>
      </w:r>
      <w:r w:rsidRPr="00EE327F">
        <w:rPr>
          <w:lang w:eastAsia="ko-KR"/>
        </w:rPr>
        <w:t xml:space="preserve"> </w:t>
      </w:r>
      <w:r w:rsidRPr="00EE327F">
        <w:t>One example of dividing the offer-answer negotiation into two phases, and the corresponding SDP offers, is shown in clause A.1.1.2.2.</w:t>
      </w:r>
    </w:p>
    <w:p w14:paraId="52C3329B" w14:textId="77777777" w:rsidR="00EE327F" w:rsidRPr="00EE327F" w:rsidRDefault="00EE327F" w:rsidP="00EE327F">
      <w:pPr>
        <w:keepLines/>
        <w:ind w:left="1135" w:hanging="851"/>
      </w:pPr>
      <w:r w:rsidRPr="00EE327F">
        <w:t>NOTE 4:</w:t>
      </w:r>
      <w:r w:rsidRPr="00EE327F">
        <w:tab/>
        <w:t xml:space="preserve">Dividing the offer-answer negotiation into several phases may lead to never offering the less preferred configurations, if the other </w:t>
      </w:r>
      <w:proofErr w:type="gramStart"/>
      <w:r w:rsidRPr="00EE327F">
        <w:t>end-point</w:t>
      </w:r>
      <w:proofErr w:type="gramEnd"/>
      <w:r w:rsidRPr="00EE327F">
        <w:t xml:space="preserve"> accepts to use at least one of the configurations offered in the initial SDP offer.</w:t>
      </w:r>
    </w:p>
    <w:p w14:paraId="25794318" w14:textId="77777777" w:rsidR="00EE327F" w:rsidRPr="00EE327F" w:rsidRDefault="00EE327F" w:rsidP="00EE327F">
      <w:r w:rsidRPr="00EE327F">
        <w:t xml:space="preserve">If the speech media is re-negotiated during the </w:t>
      </w:r>
      <w:proofErr w:type="gramStart"/>
      <w:r w:rsidRPr="00EE327F">
        <w:t>session</w:t>
      </w:r>
      <w:proofErr w:type="gramEnd"/>
      <w:r w:rsidRPr="00EE327F">
        <w:t xml:space="preserve"> then the knowledge from earlier offer-answer negotiations should be used </w:t>
      </w:r>
      <w:proofErr w:type="gramStart"/>
      <w:r w:rsidRPr="00EE327F">
        <w:t>in order to</w:t>
      </w:r>
      <w:proofErr w:type="gramEnd"/>
      <w:r w:rsidRPr="00EE327F">
        <w:t xml:space="preserve"> shorten the session re-negotiation time. I.e., failed offer-answer transactions shall not be repeated.</w:t>
      </w:r>
    </w:p>
    <w:p w14:paraId="3F241C40" w14:textId="77777777" w:rsidR="00167161" w:rsidRDefault="00167161" w:rsidP="00B93F1A">
      <w:pPr>
        <w:rPr>
          <w:noProof/>
        </w:rPr>
      </w:pPr>
    </w:p>
    <w:p w14:paraId="7B6D59F8" w14:textId="4A697F25" w:rsidR="00B93F1A" w:rsidRDefault="00B93F1A" w:rsidP="00CB3370">
      <w:pPr>
        <w:pBdr>
          <w:top w:val="single" w:sz="4" w:space="1" w:color="auto"/>
          <w:left w:val="single" w:sz="4" w:space="4" w:color="auto"/>
          <w:bottom w:val="single" w:sz="4" w:space="1" w:color="auto"/>
          <w:right w:val="single" w:sz="4" w:space="4" w:color="auto"/>
        </w:pBdr>
        <w:jc w:val="center"/>
        <w:rPr>
          <w:noProof/>
        </w:rPr>
      </w:pPr>
      <w:r>
        <w:rPr>
          <w:noProof/>
          <w:highlight w:val="yellow"/>
        </w:rPr>
        <w:t>End</w:t>
      </w:r>
      <w:r w:rsidRPr="00B93F1A">
        <w:rPr>
          <w:noProof/>
          <w:highlight w:val="yellow"/>
        </w:rPr>
        <w:t xml:space="preserve"> change</w:t>
      </w:r>
      <w:r w:rsidRPr="00D12C27">
        <w:rPr>
          <w:noProof/>
          <w:highlight w:val="yellow"/>
        </w:rPr>
        <w:t>s</w:t>
      </w:r>
    </w:p>
    <w:sectPr w:rsidR="00B93F1A" w:rsidSect="001509A0">
      <w:headerReference w:type="even" r:id="rId15"/>
      <w:headerReference w:type="default" r:id="rId16"/>
      <w:headerReference w:type="first" r:id="rId17"/>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AA64C" w14:textId="77777777" w:rsidR="000D5CF2" w:rsidRDefault="000D5CF2">
      <w:r>
        <w:separator/>
      </w:r>
    </w:p>
  </w:endnote>
  <w:endnote w:type="continuationSeparator" w:id="0">
    <w:p w14:paraId="39E0ADBF" w14:textId="77777777" w:rsidR="000D5CF2" w:rsidRDefault="000D5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N)">
    <w:altName w:val="Arial"/>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LineDraw">
    <w:charset w:val="02"/>
    <w:family w:val="modern"/>
    <w:pitch w:val="fixed"/>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F6ADE" w14:textId="77777777" w:rsidR="000D5CF2" w:rsidRDefault="000D5CF2">
      <w:r>
        <w:separator/>
      </w:r>
    </w:p>
  </w:footnote>
  <w:footnote w:type="continuationSeparator" w:id="0">
    <w:p w14:paraId="581DBE8E" w14:textId="77777777" w:rsidR="000D5CF2" w:rsidRDefault="000D5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as Frankkila">
    <w15:presenceInfo w15:providerId="None" w15:userId="Tomas Frankki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printFractionalCharacterWidth/>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1580"/>
    <w:rsid w:val="0000222E"/>
    <w:rsid w:val="000024DB"/>
    <w:rsid w:val="00002E5A"/>
    <w:rsid w:val="000175CD"/>
    <w:rsid w:val="00022E4A"/>
    <w:rsid w:val="000332C8"/>
    <w:rsid w:val="00037104"/>
    <w:rsid w:val="00042342"/>
    <w:rsid w:val="00056F20"/>
    <w:rsid w:val="0006642A"/>
    <w:rsid w:val="00066A60"/>
    <w:rsid w:val="00090F65"/>
    <w:rsid w:val="000960B7"/>
    <w:rsid w:val="000A3028"/>
    <w:rsid w:val="000A6394"/>
    <w:rsid w:val="000B0450"/>
    <w:rsid w:val="000B7FED"/>
    <w:rsid w:val="000C038A"/>
    <w:rsid w:val="000C6598"/>
    <w:rsid w:val="000D44B3"/>
    <w:rsid w:val="000D5CF2"/>
    <w:rsid w:val="000E2230"/>
    <w:rsid w:val="000E2B37"/>
    <w:rsid w:val="000F13B0"/>
    <w:rsid w:val="000F3525"/>
    <w:rsid w:val="000F48C9"/>
    <w:rsid w:val="00104716"/>
    <w:rsid w:val="00123DCF"/>
    <w:rsid w:val="001276F3"/>
    <w:rsid w:val="00130B75"/>
    <w:rsid w:val="00145D43"/>
    <w:rsid w:val="001469D8"/>
    <w:rsid w:val="001472A2"/>
    <w:rsid w:val="001507BD"/>
    <w:rsid w:val="001509A0"/>
    <w:rsid w:val="00153DE0"/>
    <w:rsid w:val="0015539E"/>
    <w:rsid w:val="00160228"/>
    <w:rsid w:val="00167161"/>
    <w:rsid w:val="00170C62"/>
    <w:rsid w:val="00175721"/>
    <w:rsid w:val="00177B56"/>
    <w:rsid w:val="00192420"/>
    <w:rsid w:val="00192C46"/>
    <w:rsid w:val="001A08B3"/>
    <w:rsid w:val="001A7B60"/>
    <w:rsid w:val="001A7CF8"/>
    <w:rsid w:val="001B4245"/>
    <w:rsid w:val="001B52F0"/>
    <w:rsid w:val="001B537B"/>
    <w:rsid w:val="001B7A65"/>
    <w:rsid w:val="001C3D8C"/>
    <w:rsid w:val="001C52DF"/>
    <w:rsid w:val="001D313B"/>
    <w:rsid w:val="001E15B3"/>
    <w:rsid w:val="001E41F3"/>
    <w:rsid w:val="001F17D2"/>
    <w:rsid w:val="001F27BD"/>
    <w:rsid w:val="001F6CC3"/>
    <w:rsid w:val="001F7A33"/>
    <w:rsid w:val="00220A35"/>
    <w:rsid w:val="002236BD"/>
    <w:rsid w:val="00231CD1"/>
    <w:rsid w:val="00232BF7"/>
    <w:rsid w:val="0024080C"/>
    <w:rsid w:val="00243A7A"/>
    <w:rsid w:val="00245478"/>
    <w:rsid w:val="00245532"/>
    <w:rsid w:val="00253590"/>
    <w:rsid w:val="0026004D"/>
    <w:rsid w:val="002608C1"/>
    <w:rsid w:val="002612DF"/>
    <w:rsid w:val="002640DD"/>
    <w:rsid w:val="00264FF8"/>
    <w:rsid w:val="0027236F"/>
    <w:rsid w:val="0027544B"/>
    <w:rsid w:val="00275D12"/>
    <w:rsid w:val="00284FEB"/>
    <w:rsid w:val="002860C4"/>
    <w:rsid w:val="0029140C"/>
    <w:rsid w:val="00294E43"/>
    <w:rsid w:val="002A0B5D"/>
    <w:rsid w:val="002B1657"/>
    <w:rsid w:val="002B5741"/>
    <w:rsid w:val="002B74FF"/>
    <w:rsid w:val="002B751A"/>
    <w:rsid w:val="002C4EB8"/>
    <w:rsid w:val="002C6543"/>
    <w:rsid w:val="002C68D9"/>
    <w:rsid w:val="002D7DC4"/>
    <w:rsid w:val="002E472E"/>
    <w:rsid w:val="002E48DC"/>
    <w:rsid w:val="002F075C"/>
    <w:rsid w:val="002F0B84"/>
    <w:rsid w:val="002F45A5"/>
    <w:rsid w:val="00305409"/>
    <w:rsid w:val="003370D4"/>
    <w:rsid w:val="00337EED"/>
    <w:rsid w:val="00340DAE"/>
    <w:rsid w:val="00355301"/>
    <w:rsid w:val="0035571B"/>
    <w:rsid w:val="00355F07"/>
    <w:rsid w:val="00356317"/>
    <w:rsid w:val="00357A09"/>
    <w:rsid w:val="003609EF"/>
    <w:rsid w:val="0036231A"/>
    <w:rsid w:val="00374DD4"/>
    <w:rsid w:val="003811C3"/>
    <w:rsid w:val="003841BE"/>
    <w:rsid w:val="00390481"/>
    <w:rsid w:val="00390640"/>
    <w:rsid w:val="003A0512"/>
    <w:rsid w:val="003A07A9"/>
    <w:rsid w:val="003A101F"/>
    <w:rsid w:val="003A2F27"/>
    <w:rsid w:val="003A66C7"/>
    <w:rsid w:val="003A7DA6"/>
    <w:rsid w:val="003C5DAC"/>
    <w:rsid w:val="003D35B0"/>
    <w:rsid w:val="003D5EC1"/>
    <w:rsid w:val="003D6D15"/>
    <w:rsid w:val="003E1A36"/>
    <w:rsid w:val="003E5514"/>
    <w:rsid w:val="003F0756"/>
    <w:rsid w:val="003F0F06"/>
    <w:rsid w:val="00400A92"/>
    <w:rsid w:val="00410371"/>
    <w:rsid w:val="004157CF"/>
    <w:rsid w:val="004242F1"/>
    <w:rsid w:val="0043114A"/>
    <w:rsid w:val="004450DE"/>
    <w:rsid w:val="00453F3E"/>
    <w:rsid w:val="00456A2A"/>
    <w:rsid w:val="004604E0"/>
    <w:rsid w:val="004624EC"/>
    <w:rsid w:val="0046734F"/>
    <w:rsid w:val="00471A4D"/>
    <w:rsid w:val="00481997"/>
    <w:rsid w:val="00486D2C"/>
    <w:rsid w:val="004A4384"/>
    <w:rsid w:val="004B3927"/>
    <w:rsid w:val="004B75B7"/>
    <w:rsid w:val="004C29C1"/>
    <w:rsid w:val="004C2BCF"/>
    <w:rsid w:val="004C5BE5"/>
    <w:rsid w:val="004D3C68"/>
    <w:rsid w:val="004D3FD4"/>
    <w:rsid w:val="004E7A11"/>
    <w:rsid w:val="004F02B9"/>
    <w:rsid w:val="004F2F77"/>
    <w:rsid w:val="00504CD8"/>
    <w:rsid w:val="005141D9"/>
    <w:rsid w:val="0051580D"/>
    <w:rsid w:val="00520CA3"/>
    <w:rsid w:val="00527136"/>
    <w:rsid w:val="00533DAD"/>
    <w:rsid w:val="005424EA"/>
    <w:rsid w:val="00547111"/>
    <w:rsid w:val="00550335"/>
    <w:rsid w:val="005654EB"/>
    <w:rsid w:val="00572656"/>
    <w:rsid w:val="00574EA4"/>
    <w:rsid w:val="0057690F"/>
    <w:rsid w:val="00581A16"/>
    <w:rsid w:val="00592D74"/>
    <w:rsid w:val="005932EC"/>
    <w:rsid w:val="005973DA"/>
    <w:rsid w:val="005A79C2"/>
    <w:rsid w:val="005D3FC0"/>
    <w:rsid w:val="005E0DB7"/>
    <w:rsid w:val="005E1465"/>
    <w:rsid w:val="005E2C44"/>
    <w:rsid w:val="005E606A"/>
    <w:rsid w:val="005F2AEB"/>
    <w:rsid w:val="00607303"/>
    <w:rsid w:val="00617872"/>
    <w:rsid w:val="00620B88"/>
    <w:rsid w:val="00621188"/>
    <w:rsid w:val="006223A4"/>
    <w:rsid w:val="006257ED"/>
    <w:rsid w:val="006339F7"/>
    <w:rsid w:val="00640814"/>
    <w:rsid w:val="0064726B"/>
    <w:rsid w:val="00653DE4"/>
    <w:rsid w:val="00665C47"/>
    <w:rsid w:val="006748CE"/>
    <w:rsid w:val="00677CBE"/>
    <w:rsid w:val="0069150D"/>
    <w:rsid w:val="00695808"/>
    <w:rsid w:val="00696870"/>
    <w:rsid w:val="006A4018"/>
    <w:rsid w:val="006A7EEB"/>
    <w:rsid w:val="006B46FB"/>
    <w:rsid w:val="006C3659"/>
    <w:rsid w:val="006C4781"/>
    <w:rsid w:val="006C6B7E"/>
    <w:rsid w:val="006D1616"/>
    <w:rsid w:val="006E08AA"/>
    <w:rsid w:val="006E21FB"/>
    <w:rsid w:val="006E63F3"/>
    <w:rsid w:val="006E6915"/>
    <w:rsid w:val="006E6CE9"/>
    <w:rsid w:val="006F4D84"/>
    <w:rsid w:val="006F7EDC"/>
    <w:rsid w:val="007073C0"/>
    <w:rsid w:val="00707B0C"/>
    <w:rsid w:val="00712E60"/>
    <w:rsid w:val="0072588D"/>
    <w:rsid w:val="007302D6"/>
    <w:rsid w:val="00740FDA"/>
    <w:rsid w:val="0074674F"/>
    <w:rsid w:val="00750E31"/>
    <w:rsid w:val="0075221F"/>
    <w:rsid w:val="00773A68"/>
    <w:rsid w:val="0077442D"/>
    <w:rsid w:val="00774DBB"/>
    <w:rsid w:val="0078381E"/>
    <w:rsid w:val="00790DA5"/>
    <w:rsid w:val="00792342"/>
    <w:rsid w:val="007932D3"/>
    <w:rsid w:val="007977A8"/>
    <w:rsid w:val="007A4D9F"/>
    <w:rsid w:val="007A6621"/>
    <w:rsid w:val="007B0F55"/>
    <w:rsid w:val="007B39F0"/>
    <w:rsid w:val="007B4B23"/>
    <w:rsid w:val="007B512A"/>
    <w:rsid w:val="007C1A79"/>
    <w:rsid w:val="007C2097"/>
    <w:rsid w:val="007C5D72"/>
    <w:rsid w:val="007D4708"/>
    <w:rsid w:val="007D6A07"/>
    <w:rsid w:val="007D6A43"/>
    <w:rsid w:val="007F3ADC"/>
    <w:rsid w:val="007F7259"/>
    <w:rsid w:val="008012DE"/>
    <w:rsid w:val="008040A8"/>
    <w:rsid w:val="00814010"/>
    <w:rsid w:val="00817ED7"/>
    <w:rsid w:val="00825BFA"/>
    <w:rsid w:val="008273CC"/>
    <w:rsid w:val="008279FA"/>
    <w:rsid w:val="0086052E"/>
    <w:rsid w:val="00861060"/>
    <w:rsid w:val="008626E7"/>
    <w:rsid w:val="00870EE7"/>
    <w:rsid w:val="008863B9"/>
    <w:rsid w:val="0089774F"/>
    <w:rsid w:val="008A45A6"/>
    <w:rsid w:val="008A7CC6"/>
    <w:rsid w:val="008D3CCC"/>
    <w:rsid w:val="008D4DDD"/>
    <w:rsid w:val="008D690D"/>
    <w:rsid w:val="008D7B1D"/>
    <w:rsid w:val="008F3723"/>
    <w:rsid w:val="008F3789"/>
    <w:rsid w:val="008F596C"/>
    <w:rsid w:val="008F5F77"/>
    <w:rsid w:val="008F686C"/>
    <w:rsid w:val="008F6DA8"/>
    <w:rsid w:val="00906624"/>
    <w:rsid w:val="009121AA"/>
    <w:rsid w:val="009148DE"/>
    <w:rsid w:val="00941E30"/>
    <w:rsid w:val="00951F81"/>
    <w:rsid w:val="00972A8B"/>
    <w:rsid w:val="00972BC6"/>
    <w:rsid w:val="009777D9"/>
    <w:rsid w:val="0099001D"/>
    <w:rsid w:val="00991B88"/>
    <w:rsid w:val="009A074D"/>
    <w:rsid w:val="009A2185"/>
    <w:rsid w:val="009A4962"/>
    <w:rsid w:val="009A5753"/>
    <w:rsid w:val="009A579D"/>
    <w:rsid w:val="009B69D1"/>
    <w:rsid w:val="009C03E5"/>
    <w:rsid w:val="009C3440"/>
    <w:rsid w:val="009C6825"/>
    <w:rsid w:val="009D1326"/>
    <w:rsid w:val="009D7F8D"/>
    <w:rsid w:val="009E3297"/>
    <w:rsid w:val="009E3A0B"/>
    <w:rsid w:val="009F0A8B"/>
    <w:rsid w:val="009F72DA"/>
    <w:rsid w:val="009F734F"/>
    <w:rsid w:val="00A13887"/>
    <w:rsid w:val="00A246B6"/>
    <w:rsid w:val="00A27338"/>
    <w:rsid w:val="00A33028"/>
    <w:rsid w:val="00A35AB9"/>
    <w:rsid w:val="00A47E70"/>
    <w:rsid w:val="00A50CF0"/>
    <w:rsid w:val="00A7671C"/>
    <w:rsid w:val="00A878E9"/>
    <w:rsid w:val="00A974A9"/>
    <w:rsid w:val="00AA2CBC"/>
    <w:rsid w:val="00AB45A2"/>
    <w:rsid w:val="00AB48C0"/>
    <w:rsid w:val="00AC5820"/>
    <w:rsid w:val="00AC70DC"/>
    <w:rsid w:val="00AD1CD8"/>
    <w:rsid w:val="00AD625C"/>
    <w:rsid w:val="00AE0ADE"/>
    <w:rsid w:val="00AE26AD"/>
    <w:rsid w:val="00AF5DC1"/>
    <w:rsid w:val="00AF5E34"/>
    <w:rsid w:val="00B13B23"/>
    <w:rsid w:val="00B2451E"/>
    <w:rsid w:val="00B258BB"/>
    <w:rsid w:val="00B30D9A"/>
    <w:rsid w:val="00B31964"/>
    <w:rsid w:val="00B3769E"/>
    <w:rsid w:val="00B449FF"/>
    <w:rsid w:val="00B54EE3"/>
    <w:rsid w:val="00B55C46"/>
    <w:rsid w:val="00B563CA"/>
    <w:rsid w:val="00B67B97"/>
    <w:rsid w:val="00B741C4"/>
    <w:rsid w:val="00B86979"/>
    <w:rsid w:val="00B86BF3"/>
    <w:rsid w:val="00B93F1A"/>
    <w:rsid w:val="00B96120"/>
    <w:rsid w:val="00B968C8"/>
    <w:rsid w:val="00BA3EC5"/>
    <w:rsid w:val="00BA51D9"/>
    <w:rsid w:val="00BB5DFC"/>
    <w:rsid w:val="00BD279D"/>
    <w:rsid w:val="00BD6BB8"/>
    <w:rsid w:val="00BF3EA6"/>
    <w:rsid w:val="00BF514D"/>
    <w:rsid w:val="00C02390"/>
    <w:rsid w:val="00C12990"/>
    <w:rsid w:val="00C22962"/>
    <w:rsid w:val="00C35CB1"/>
    <w:rsid w:val="00C4228A"/>
    <w:rsid w:val="00C571DC"/>
    <w:rsid w:val="00C61D51"/>
    <w:rsid w:val="00C66BA2"/>
    <w:rsid w:val="00C748AB"/>
    <w:rsid w:val="00C870F6"/>
    <w:rsid w:val="00C95985"/>
    <w:rsid w:val="00CA1C93"/>
    <w:rsid w:val="00CB3370"/>
    <w:rsid w:val="00CB547E"/>
    <w:rsid w:val="00CC5026"/>
    <w:rsid w:val="00CC68D0"/>
    <w:rsid w:val="00CC7641"/>
    <w:rsid w:val="00CD2225"/>
    <w:rsid w:val="00D010C9"/>
    <w:rsid w:val="00D03F9A"/>
    <w:rsid w:val="00D05AE4"/>
    <w:rsid w:val="00D06D51"/>
    <w:rsid w:val="00D12C27"/>
    <w:rsid w:val="00D16968"/>
    <w:rsid w:val="00D16FA4"/>
    <w:rsid w:val="00D24991"/>
    <w:rsid w:val="00D261FF"/>
    <w:rsid w:val="00D31C91"/>
    <w:rsid w:val="00D3510E"/>
    <w:rsid w:val="00D470A1"/>
    <w:rsid w:val="00D50255"/>
    <w:rsid w:val="00D507DB"/>
    <w:rsid w:val="00D55FE1"/>
    <w:rsid w:val="00D62A26"/>
    <w:rsid w:val="00D66520"/>
    <w:rsid w:val="00D80124"/>
    <w:rsid w:val="00D82593"/>
    <w:rsid w:val="00D844B7"/>
    <w:rsid w:val="00D84AE9"/>
    <w:rsid w:val="00D92691"/>
    <w:rsid w:val="00DA0832"/>
    <w:rsid w:val="00DA7E30"/>
    <w:rsid w:val="00DB036D"/>
    <w:rsid w:val="00DC659B"/>
    <w:rsid w:val="00DD1DF2"/>
    <w:rsid w:val="00DD36DC"/>
    <w:rsid w:val="00DE34CF"/>
    <w:rsid w:val="00DE3E64"/>
    <w:rsid w:val="00DF1311"/>
    <w:rsid w:val="00DF501A"/>
    <w:rsid w:val="00E0713E"/>
    <w:rsid w:val="00E07F5C"/>
    <w:rsid w:val="00E13029"/>
    <w:rsid w:val="00E13F3D"/>
    <w:rsid w:val="00E164C4"/>
    <w:rsid w:val="00E2019C"/>
    <w:rsid w:val="00E34898"/>
    <w:rsid w:val="00E401C5"/>
    <w:rsid w:val="00E42B73"/>
    <w:rsid w:val="00E51B2C"/>
    <w:rsid w:val="00E5595E"/>
    <w:rsid w:val="00E6008E"/>
    <w:rsid w:val="00E64182"/>
    <w:rsid w:val="00E73664"/>
    <w:rsid w:val="00E84238"/>
    <w:rsid w:val="00E93E65"/>
    <w:rsid w:val="00EA72E3"/>
    <w:rsid w:val="00EB09B7"/>
    <w:rsid w:val="00EB3F4E"/>
    <w:rsid w:val="00ED38E3"/>
    <w:rsid w:val="00EE327F"/>
    <w:rsid w:val="00EE7D7C"/>
    <w:rsid w:val="00EF7224"/>
    <w:rsid w:val="00F01115"/>
    <w:rsid w:val="00F10385"/>
    <w:rsid w:val="00F25D98"/>
    <w:rsid w:val="00F263B0"/>
    <w:rsid w:val="00F300FB"/>
    <w:rsid w:val="00F35A0F"/>
    <w:rsid w:val="00F52575"/>
    <w:rsid w:val="00F52D06"/>
    <w:rsid w:val="00F57641"/>
    <w:rsid w:val="00F61657"/>
    <w:rsid w:val="00F642D3"/>
    <w:rsid w:val="00F737DA"/>
    <w:rsid w:val="00F7714E"/>
    <w:rsid w:val="00F918C0"/>
    <w:rsid w:val="00FA1090"/>
    <w:rsid w:val="00FA4D24"/>
    <w:rsid w:val="00FB51B3"/>
    <w:rsid w:val="00FB6386"/>
    <w:rsid w:val="00FC4774"/>
    <w:rsid w:val="00FD3901"/>
    <w:rsid w:val="00FE1027"/>
    <w:rsid w:val="00FF5C8F"/>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7FED"/>
    <w:pPr>
      <w:spacing w:after="180"/>
    </w:pPr>
    <w:rPr>
      <w:rFonts w:ascii="Times New Roman" w:hAnsi="Times New Roman"/>
      <w:lang w:val="en-GB" w:eastAsia="en-US"/>
    </w:rPr>
  </w:style>
  <w:style w:type="paragraph" w:styleId="Heading1">
    <w:name w:val="heading 1"/>
    <w:next w:val="Normal"/>
    <w:qFormat/>
    <w:rsid w:val="000B7FED"/>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basedOn w:val="Heading1"/>
    <w:next w:val="Normal"/>
    <w:qFormat/>
    <w:rsid w:val="000B7FED"/>
    <w:pPr>
      <w:pBdr>
        <w:top w:val="none" w:sz="0" w:space="0" w:color="auto"/>
      </w:pBdr>
      <w:spacing w:before="180"/>
      <w:outlineLvl w:val="1"/>
    </w:pPr>
    <w:rPr>
      <w:sz w:val="32"/>
    </w:rPr>
  </w:style>
  <w:style w:type="paragraph" w:styleId="Heading3">
    <w:name w:val="heading 3"/>
    <w:basedOn w:val="Heading2"/>
    <w:next w:val="Normal"/>
    <w:qFormat/>
    <w:rsid w:val="000B7FED"/>
    <w:pPr>
      <w:spacing w:before="120"/>
      <w:outlineLvl w:val="2"/>
    </w:pPr>
    <w:rPr>
      <w:sz w:val="28"/>
    </w:rPr>
  </w:style>
  <w:style w:type="paragraph" w:styleId="Heading4">
    <w:name w:val="heading 4"/>
    <w:basedOn w:val="Heading3"/>
    <w:next w:val="Normal"/>
    <w:link w:val="Heading4Char"/>
    <w:uiPriority w:val="9"/>
    <w:qFormat/>
    <w:rsid w:val="000B7FED"/>
    <w:pPr>
      <w:ind w:left="1418" w:hanging="1418"/>
      <w:outlineLvl w:val="3"/>
    </w:pPr>
    <w:rPr>
      <w:sz w:val="24"/>
    </w:rPr>
  </w:style>
  <w:style w:type="paragraph" w:styleId="Heading5">
    <w:name w:val="heading 5"/>
    <w:basedOn w:val="Heading4"/>
    <w:next w:val="Normal"/>
    <w:qFormat/>
    <w:rsid w:val="000B7FED"/>
    <w:pPr>
      <w:ind w:left="1701" w:hanging="1701"/>
      <w:outlineLvl w:val="4"/>
    </w:pPr>
    <w:rPr>
      <w:sz w:val="22"/>
    </w:rPr>
  </w:style>
  <w:style w:type="paragraph" w:styleId="Heading6">
    <w:name w:val="heading 6"/>
    <w:basedOn w:val="H6"/>
    <w:next w:val="Normal"/>
    <w:qFormat/>
    <w:rsid w:val="000B7FED"/>
    <w:pPr>
      <w:outlineLvl w:val="5"/>
    </w:pPr>
  </w:style>
  <w:style w:type="paragraph" w:styleId="Heading7">
    <w:name w:val="heading 7"/>
    <w:basedOn w:val="H6"/>
    <w:next w:val="Normal"/>
    <w:qFormat/>
    <w:rsid w:val="000B7FED"/>
    <w:pPr>
      <w:outlineLvl w:val="6"/>
    </w:pPr>
  </w:style>
  <w:style w:type="paragraph" w:styleId="Heading8">
    <w:name w:val="heading 8"/>
    <w:basedOn w:val="Heading1"/>
    <w:next w:val="Normal"/>
    <w:qFormat/>
    <w:rsid w:val="000B7FED"/>
    <w:pPr>
      <w:ind w:left="0" w:firstLine="0"/>
      <w:outlineLvl w:val="7"/>
    </w:pPr>
  </w:style>
  <w:style w:type="paragraph" w:styleId="Heading9">
    <w:name w:val="heading 9"/>
    <w:basedOn w:val="Heading8"/>
    <w:next w:val="Normal"/>
    <w:qFormat/>
    <w:rsid w:val="000B7FE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semiHidden/>
    <w:rsid w:val="000B7FED"/>
    <w:pPr>
      <w:spacing w:before="180"/>
      <w:ind w:left="2693" w:hanging="2693"/>
    </w:pPr>
    <w:rPr>
      <w:b/>
    </w:rPr>
  </w:style>
  <w:style w:type="paragraph" w:styleId="TOC1">
    <w:name w:val="toc 1"/>
    <w:semiHidden/>
    <w:rsid w:val="000B7FED"/>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rsid w:val="000B7FED"/>
    <w:pPr>
      <w:framePr w:wrap="notBeside" w:hAnchor="margin" w:yAlign="center"/>
      <w:widowControl w:val="0"/>
      <w:spacing w:line="240" w:lineRule="atLeast"/>
      <w:jc w:val="right"/>
    </w:pPr>
    <w:rPr>
      <w:rFonts w:ascii="Arial" w:hAnsi="Arial"/>
      <w:b/>
      <w:sz w:val="34"/>
      <w:lang w:val="en-GB" w:eastAsia="en-US"/>
    </w:rPr>
  </w:style>
  <w:style w:type="paragraph" w:styleId="TOC5">
    <w:name w:val="toc 5"/>
    <w:basedOn w:val="TOC4"/>
    <w:semiHidden/>
    <w:rsid w:val="000B7FED"/>
    <w:pPr>
      <w:ind w:left="1701" w:hanging="1701"/>
    </w:pPr>
  </w:style>
  <w:style w:type="paragraph" w:styleId="TOC4">
    <w:name w:val="toc 4"/>
    <w:basedOn w:val="TOC3"/>
    <w:semiHidden/>
    <w:rsid w:val="000B7FED"/>
    <w:pPr>
      <w:ind w:left="1418" w:hanging="1418"/>
    </w:pPr>
  </w:style>
  <w:style w:type="paragraph" w:styleId="TOC3">
    <w:name w:val="toc 3"/>
    <w:basedOn w:val="TOC2"/>
    <w:semiHidden/>
    <w:rsid w:val="000B7FED"/>
    <w:pPr>
      <w:ind w:left="1134" w:hanging="1134"/>
    </w:pPr>
  </w:style>
  <w:style w:type="paragraph" w:styleId="TOC2">
    <w:name w:val="toc 2"/>
    <w:basedOn w:val="TOC1"/>
    <w:semiHidden/>
    <w:rsid w:val="000B7FED"/>
    <w:pPr>
      <w:keepNext w:val="0"/>
      <w:spacing w:before="0"/>
      <w:ind w:left="851" w:hanging="851"/>
    </w:pPr>
    <w:rPr>
      <w:sz w:val="20"/>
    </w:rPr>
  </w:style>
  <w:style w:type="paragraph" w:styleId="Index2">
    <w:name w:val="index 2"/>
    <w:basedOn w:val="Index1"/>
    <w:semiHidden/>
    <w:rsid w:val="000B7FED"/>
    <w:pPr>
      <w:ind w:left="284"/>
    </w:pPr>
  </w:style>
  <w:style w:type="paragraph" w:styleId="Index1">
    <w:name w:val="index 1"/>
    <w:basedOn w:val="Normal"/>
    <w:semiHidden/>
    <w:rsid w:val="000B7FED"/>
    <w:pPr>
      <w:keepLines/>
      <w:spacing w:after="0"/>
    </w:pPr>
  </w:style>
  <w:style w:type="paragraph" w:customStyle="1" w:styleId="ZH">
    <w:name w:val="ZH"/>
    <w:rsid w:val="000B7FED"/>
    <w:pPr>
      <w:framePr w:wrap="notBeside" w:vAnchor="page" w:hAnchor="margin" w:xAlign="center" w:y="6805"/>
      <w:widowControl w:val="0"/>
    </w:pPr>
    <w:rPr>
      <w:rFonts w:ascii="Arial" w:hAnsi="Arial"/>
      <w:noProof/>
      <w:lang w:val="en-GB" w:eastAsia="en-US"/>
    </w:rPr>
  </w:style>
  <w:style w:type="paragraph" w:customStyle="1" w:styleId="TT">
    <w:name w:val="TT"/>
    <w:basedOn w:val="Heading1"/>
    <w:next w:val="Normal"/>
    <w:rsid w:val="000B7FED"/>
    <w:pPr>
      <w:outlineLvl w:val="9"/>
    </w:pPr>
  </w:style>
  <w:style w:type="paragraph" w:styleId="ListNumber2">
    <w:name w:val="List Number 2"/>
    <w:basedOn w:val="ListNumber"/>
    <w:rsid w:val="000B7FED"/>
    <w:pPr>
      <w:ind w:left="851"/>
    </w:pPr>
  </w:style>
  <w:style w:type="paragraph" w:styleId="Header">
    <w:name w:val="header"/>
    <w:rsid w:val="000B7FED"/>
    <w:pPr>
      <w:widowControl w:val="0"/>
    </w:pPr>
    <w:rPr>
      <w:rFonts w:ascii="Arial" w:hAnsi="Arial"/>
      <w:b/>
      <w:noProof/>
      <w:sz w:val="18"/>
      <w:lang w:val="en-GB" w:eastAsia="en-US"/>
    </w:rPr>
  </w:style>
  <w:style w:type="character" w:styleId="FootnoteReference">
    <w:name w:val="footnote reference"/>
    <w:semiHidden/>
    <w:rsid w:val="000B7FED"/>
    <w:rPr>
      <w:b/>
      <w:position w:val="6"/>
      <w:sz w:val="16"/>
    </w:rPr>
  </w:style>
  <w:style w:type="paragraph" w:styleId="FootnoteText">
    <w:name w:val="footnote text"/>
    <w:basedOn w:val="Normal"/>
    <w:semiHidden/>
    <w:rsid w:val="000B7FED"/>
    <w:pPr>
      <w:keepLines/>
      <w:spacing w:after="0"/>
      <w:ind w:left="454" w:hanging="454"/>
    </w:pPr>
    <w:rPr>
      <w:sz w:val="16"/>
    </w:rPr>
  </w:style>
  <w:style w:type="paragraph" w:customStyle="1" w:styleId="TAH">
    <w:name w:val="TAH"/>
    <w:basedOn w:val="TAC"/>
    <w:rsid w:val="000B7FED"/>
    <w:rPr>
      <w:b/>
    </w:rPr>
  </w:style>
  <w:style w:type="paragraph" w:customStyle="1" w:styleId="TAC">
    <w:name w:val="TAC"/>
    <w:basedOn w:val="TAL"/>
    <w:rsid w:val="000B7FED"/>
    <w:pPr>
      <w:jc w:val="center"/>
    </w:pPr>
  </w:style>
  <w:style w:type="paragraph" w:customStyle="1" w:styleId="TF">
    <w:name w:val="TF"/>
    <w:basedOn w:val="TH"/>
    <w:rsid w:val="000B7FED"/>
    <w:pPr>
      <w:keepNext w:val="0"/>
      <w:spacing w:before="0" w:after="240"/>
    </w:pPr>
  </w:style>
  <w:style w:type="paragraph" w:customStyle="1" w:styleId="NO">
    <w:name w:val="NO"/>
    <w:basedOn w:val="Normal"/>
    <w:link w:val="NOChar"/>
    <w:qFormat/>
    <w:rsid w:val="000B7FED"/>
    <w:pPr>
      <w:keepLines/>
      <w:ind w:left="1135" w:hanging="851"/>
    </w:pPr>
  </w:style>
  <w:style w:type="paragraph" w:styleId="TOC9">
    <w:name w:val="toc 9"/>
    <w:basedOn w:val="TOC8"/>
    <w:semiHidden/>
    <w:rsid w:val="000B7FED"/>
    <w:pPr>
      <w:ind w:left="1418" w:hanging="1418"/>
    </w:pPr>
  </w:style>
  <w:style w:type="paragraph" w:customStyle="1" w:styleId="EX">
    <w:name w:val="EX"/>
    <w:basedOn w:val="Normal"/>
    <w:rsid w:val="000B7FED"/>
    <w:pPr>
      <w:keepLines/>
      <w:ind w:left="1702" w:hanging="1418"/>
    </w:pPr>
  </w:style>
  <w:style w:type="paragraph" w:customStyle="1" w:styleId="FP">
    <w:name w:val="FP"/>
    <w:basedOn w:val="Normal"/>
    <w:rsid w:val="000B7FED"/>
    <w:pPr>
      <w:spacing w:after="0"/>
    </w:pPr>
  </w:style>
  <w:style w:type="paragraph" w:customStyle="1" w:styleId="LD">
    <w:name w:val="LD"/>
    <w:rsid w:val="000B7FED"/>
    <w:pPr>
      <w:keepNext/>
      <w:keepLines/>
      <w:spacing w:line="180" w:lineRule="exact"/>
    </w:pPr>
    <w:rPr>
      <w:rFonts w:ascii="MS LineDraw" w:hAnsi="MS LineDraw"/>
      <w:noProof/>
      <w:lang w:val="en-GB" w:eastAsia="en-US"/>
    </w:rPr>
  </w:style>
  <w:style w:type="paragraph" w:customStyle="1" w:styleId="NW">
    <w:name w:val="NW"/>
    <w:basedOn w:val="NO"/>
    <w:rsid w:val="000B7FED"/>
    <w:pPr>
      <w:spacing w:after="0"/>
    </w:pPr>
  </w:style>
  <w:style w:type="paragraph" w:customStyle="1" w:styleId="EW">
    <w:name w:val="EW"/>
    <w:basedOn w:val="EX"/>
    <w:rsid w:val="000B7FED"/>
    <w:pPr>
      <w:spacing w:after="0"/>
    </w:pPr>
  </w:style>
  <w:style w:type="paragraph" w:styleId="TOC6">
    <w:name w:val="toc 6"/>
    <w:basedOn w:val="TOC5"/>
    <w:next w:val="Normal"/>
    <w:semiHidden/>
    <w:rsid w:val="000B7FED"/>
    <w:pPr>
      <w:ind w:left="1985" w:hanging="1985"/>
    </w:pPr>
  </w:style>
  <w:style w:type="paragraph" w:styleId="TOC7">
    <w:name w:val="toc 7"/>
    <w:basedOn w:val="TOC6"/>
    <w:next w:val="Normal"/>
    <w:semiHidden/>
    <w:rsid w:val="000B7FED"/>
    <w:pPr>
      <w:ind w:left="2268" w:hanging="2268"/>
    </w:pPr>
  </w:style>
  <w:style w:type="paragraph" w:styleId="ListBullet2">
    <w:name w:val="List Bullet 2"/>
    <w:basedOn w:val="ListBullet"/>
    <w:rsid w:val="000B7FED"/>
    <w:pPr>
      <w:ind w:left="851"/>
    </w:pPr>
  </w:style>
  <w:style w:type="paragraph" w:styleId="ListBullet3">
    <w:name w:val="List Bullet 3"/>
    <w:basedOn w:val="ListBullet2"/>
    <w:rsid w:val="000B7FED"/>
    <w:pPr>
      <w:ind w:left="1135"/>
    </w:pPr>
  </w:style>
  <w:style w:type="paragraph" w:styleId="ListNumber">
    <w:name w:val="List Number"/>
    <w:basedOn w:val="List"/>
    <w:rsid w:val="000B7FED"/>
  </w:style>
  <w:style w:type="paragraph" w:customStyle="1" w:styleId="EQ">
    <w:name w:val="EQ"/>
    <w:basedOn w:val="Normal"/>
    <w:next w:val="Normal"/>
    <w:rsid w:val="000B7FED"/>
    <w:pPr>
      <w:keepLines/>
      <w:tabs>
        <w:tab w:val="center" w:pos="4536"/>
        <w:tab w:val="right" w:pos="9072"/>
      </w:tabs>
    </w:pPr>
    <w:rPr>
      <w:noProof/>
    </w:rPr>
  </w:style>
  <w:style w:type="paragraph" w:customStyle="1" w:styleId="TH">
    <w:name w:val="TH"/>
    <w:basedOn w:val="Normal"/>
    <w:rsid w:val="000B7FED"/>
    <w:pPr>
      <w:keepNext/>
      <w:keepLines/>
      <w:spacing w:before="60"/>
      <w:jc w:val="center"/>
    </w:pPr>
    <w:rPr>
      <w:rFonts w:ascii="Arial" w:hAnsi="Arial"/>
      <w:b/>
    </w:rPr>
  </w:style>
  <w:style w:type="paragraph" w:customStyle="1" w:styleId="NF">
    <w:name w:val="NF"/>
    <w:basedOn w:val="NO"/>
    <w:rsid w:val="000B7FED"/>
    <w:pPr>
      <w:keepNext/>
      <w:spacing w:after="0"/>
    </w:pPr>
    <w:rPr>
      <w:rFonts w:ascii="Arial" w:hAnsi="Arial"/>
      <w:sz w:val="18"/>
    </w:rPr>
  </w:style>
  <w:style w:type="paragraph" w:customStyle="1" w:styleId="PL">
    <w:name w:val="PL"/>
    <w:rsid w:val="000B7FE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0B7FED"/>
    <w:pPr>
      <w:jc w:val="right"/>
    </w:pPr>
  </w:style>
  <w:style w:type="paragraph" w:customStyle="1" w:styleId="H6">
    <w:name w:val="H6"/>
    <w:basedOn w:val="Heading5"/>
    <w:next w:val="Normal"/>
    <w:rsid w:val="000B7FED"/>
    <w:pPr>
      <w:ind w:left="1985" w:hanging="1985"/>
      <w:outlineLvl w:val="9"/>
    </w:pPr>
    <w:rPr>
      <w:sz w:val="20"/>
    </w:rPr>
  </w:style>
  <w:style w:type="paragraph" w:customStyle="1" w:styleId="TAN">
    <w:name w:val="TAN"/>
    <w:basedOn w:val="TAL"/>
    <w:rsid w:val="000B7FED"/>
    <w:pPr>
      <w:ind w:left="851" w:hanging="851"/>
    </w:pPr>
  </w:style>
  <w:style w:type="paragraph" w:customStyle="1" w:styleId="TAL">
    <w:name w:val="TAL"/>
    <w:basedOn w:val="Normal"/>
    <w:rsid w:val="000B7FED"/>
    <w:pPr>
      <w:keepNext/>
      <w:keepLines/>
      <w:spacing w:after="0"/>
    </w:pPr>
    <w:rPr>
      <w:rFonts w:ascii="Arial" w:hAnsi="Arial"/>
      <w:sz w:val="18"/>
    </w:rPr>
  </w:style>
  <w:style w:type="paragraph" w:customStyle="1" w:styleId="ZA">
    <w:name w:val="ZA"/>
    <w:rsid w:val="000B7FE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0B7FE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rsid w:val="000B7FED"/>
    <w:pPr>
      <w:framePr w:wrap="notBeside" w:vAnchor="page" w:hAnchor="margin" w:y="15764"/>
      <w:widowControl w:val="0"/>
    </w:pPr>
    <w:rPr>
      <w:rFonts w:ascii="Arial" w:hAnsi="Arial"/>
      <w:noProof/>
      <w:sz w:val="32"/>
      <w:lang w:val="en-GB" w:eastAsia="en-US"/>
    </w:rPr>
  </w:style>
  <w:style w:type="paragraph" w:customStyle="1" w:styleId="ZU">
    <w:name w:val="ZU"/>
    <w:rsid w:val="000B7FE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rsid w:val="000B7FED"/>
    <w:pPr>
      <w:framePr w:wrap="notBeside" w:y="16161"/>
    </w:pPr>
  </w:style>
  <w:style w:type="character" w:customStyle="1" w:styleId="ZGSM">
    <w:name w:val="ZGSM"/>
    <w:rsid w:val="000B7FED"/>
  </w:style>
  <w:style w:type="paragraph" w:styleId="List2">
    <w:name w:val="List 2"/>
    <w:basedOn w:val="List"/>
    <w:rsid w:val="000B7FED"/>
    <w:pPr>
      <w:ind w:left="851"/>
    </w:pPr>
  </w:style>
  <w:style w:type="paragraph" w:customStyle="1" w:styleId="ZG">
    <w:name w:val="ZG"/>
    <w:rsid w:val="000B7FED"/>
    <w:pPr>
      <w:framePr w:wrap="notBeside" w:vAnchor="page" w:hAnchor="margin" w:xAlign="right" w:y="6805"/>
      <w:widowControl w:val="0"/>
      <w:jc w:val="right"/>
    </w:pPr>
    <w:rPr>
      <w:rFonts w:ascii="Arial" w:hAnsi="Arial"/>
      <w:noProof/>
      <w:lang w:val="en-GB" w:eastAsia="en-US"/>
    </w:rPr>
  </w:style>
  <w:style w:type="paragraph" w:styleId="List3">
    <w:name w:val="List 3"/>
    <w:basedOn w:val="List2"/>
    <w:rsid w:val="000B7FED"/>
    <w:pPr>
      <w:ind w:left="1135"/>
    </w:pPr>
  </w:style>
  <w:style w:type="paragraph" w:styleId="List4">
    <w:name w:val="List 4"/>
    <w:basedOn w:val="List3"/>
    <w:rsid w:val="000B7FED"/>
    <w:pPr>
      <w:ind w:left="1418"/>
    </w:pPr>
  </w:style>
  <w:style w:type="paragraph" w:styleId="List5">
    <w:name w:val="List 5"/>
    <w:basedOn w:val="List4"/>
    <w:rsid w:val="000B7FED"/>
    <w:pPr>
      <w:ind w:left="1702"/>
    </w:pPr>
  </w:style>
  <w:style w:type="paragraph" w:customStyle="1" w:styleId="EditorsNote">
    <w:name w:val="Editor's Note"/>
    <w:basedOn w:val="NO"/>
    <w:rsid w:val="000B7FED"/>
    <w:rPr>
      <w:color w:val="FF0000"/>
    </w:rPr>
  </w:style>
  <w:style w:type="paragraph" w:styleId="List">
    <w:name w:val="List"/>
    <w:basedOn w:val="Normal"/>
    <w:rsid w:val="000B7FED"/>
    <w:pPr>
      <w:ind w:left="568" w:hanging="284"/>
    </w:pPr>
  </w:style>
  <w:style w:type="paragraph" w:styleId="ListBullet">
    <w:name w:val="List Bullet"/>
    <w:basedOn w:val="List"/>
    <w:rsid w:val="000B7FED"/>
  </w:style>
  <w:style w:type="paragraph" w:styleId="ListBullet4">
    <w:name w:val="List Bullet 4"/>
    <w:basedOn w:val="ListBullet3"/>
    <w:rsid w:val="000B7FED"/>
    <w:pPr>
      <w:ind w:left="1418"/>
    </w:pPr>
  </w:style>
  <w:style w:type="paragraph" w:styleId="ListBullet5">
    <w:name w:val="List Bullet 5"/>
    <w:basedOn w:val="ListBullet4"/>
    <w:rsid w:val="000B7FED"/>
    <w:pPr>
      <w:ind w:left="1702"/>
    </w:pPr>
  </w:style>
  <w:style w:type="paragraph" w:customStyle="1" w:styleId="B1">
    <w:name w:val="B1"/>
    <w:basedOn w:val="List"/>
    <w:link w:val="B1Char"/>
    <w:qFormat/>
    <w:rsid w:val="000B7FED"/>
  </w:style>
  <w:style w:type="paragraph" w:customStyle="1" w:styleId="B2">
    <w:name w:val="B2"/>
    <w:basedOn w:val="List2"/>
    <w:rsid w:val="000B7FED"/>
  </w:style>
  <w:style w:type="paragraph" w:customStyle="1" w:styleId="B3">
    <w:name w:val="B3"/>
    <w:basedOn w:val="List3"/>
    <w:rsid w:val="000B7FED"/>
  </w:style>
  <w:style w:type="paragraph" w:customStyle="1" w:styleId="B4">
    <w:name w:val="B4"/>
    <w:basedOn w:val="List4"/>
    <w:rsid w:val="000B7FED"/>
  </w:style>
  <w:style w:type="paragraph" w:customStyle="1" w:styleId="B5">
    <w:name w:val="B5"/>
    <w:basedOn w:val="List5"/>
    <w:rsid w:val="000B7FED"/>
  </w:style>
  <w:style w:type="paragraph" w:styleId="Footer">
    <w:name w:val="footer"/>
    <w:basedOn w:val="Header"/>
    <w:rsid w:val="000B7FED"/>
    <w:pPr>
      <w:jc w:val="center"/>
    </w:pPr>
    <w:rPr>
      <w:i/>
    </w:rPr>
  </w:style>
  <w:style w:type="paragraph" w:customStyle="1" w:styleId="ZTD">
    <w:name w:val="ZTD"/>
    <w:basedOn w:val="ZB"/>
    <w:rsid w:val="000B7FED"/>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semiHidden/>
    <w:rsid w:val="000B7FED"/>
    <w:rPr>
      <w:sz w:val="16"/>
    </w:rPr>
  </w:style>
  <w:style w:type="paragraph" w:styleId="CommentText">
    <w:name w:val="annotation text"/>
    <w:basedOn w:val="Normal"/>
    <w:semiHidden/>
    <w:rsid w:val="000B7FED"/>
  </w:style>
  <w:style w:type="character" w:styleId="FollowedHyperlink">
    <w:name w:val="FollowedHyperlink"/>
    <w:rsid w:val="000B7FED"/>
    <w:rPr>
      <w:color w:val="800080"/>
      <w:u w:val="single"/>
    </w:rPr>
  </w:style>
  <w:style w:type="paragraph" w:styleId="BalloonText">
    <w:name w:val="Balloon Text"/>
    <w:basedOn w:val="Normal"/>
    <w:semiHidden/>
    <w:rsid w:val="000B7FED"/>
    <w:rPr>
      <w:rFonts w:ascii="Tahoma" w:hAnsi="Tahoma" w:cs="Tahoma"/>
      <w:sz w:val="16"/>
      <w:szCs w:val="16"/>
    </w:rPr>
  </w:style>
  <w:style w:type="paragraph" w:styleId="CommentSubject">
    <w:name w:val="annotation subject"/>
    <w:basedOn w:val="CommentText"/>
    <w:next w:val="CommentText"/>
    <w:semiHidden/>
    <w:rsid w:val="000B7FED"/>
    <w:rPr>
      <w:b/>
      <w:bCs/>
    </w:rPr>
  </w:style>
  <w:style w:type="paragraph" w:styleId="DocumentMap">
    <w:name w:val="Document Map"/>
    <w:basedOn w:val="Normal"/>
    <w:semiHidden/>
    <w:rsid w:val="005E2C44"/>
    <w:pPr>
      <w:shd w:val="clear" w:color="auto" w:fill="000080"/>
    </w:pPr>
    <w:rPr>
      <w:rFonts w:ascii="Tahoma" w:hAnsi="Tahoma" w:cs="Tahoma"/>
    </w:rPr>
  </w:style>
  <w:style w:type="paragraph" w:styleId="Revision">
    <w:name w:val="Revision"/>
    <w:hidden/>
    <w:uiPriority w:val="99"/>
    <w:semiHidden/>
    <w:rsid w:val="00EE327F"/>
    <w:rPr>
      <w:rFonts w:ascii="Times New Roman" w:hAnsi="Times New Roman"/>
      <w:lang w:val="en-GB" w:eastAsia="en-US"/>
    </w:rPr>
  </w:style>
  <w:style w:type="character" w:customStyle="1" w:styleId="Heading4Char">
    <w:name w:val="Heading 4 Char"/>
    <w:link w:val="Heading4"/>
    <w:uiPriority w:val="9"/>
    <w:rsid w:val="000F48C9"/>
    <w:rPr>
      <w:rFonts w:ascii="Arial" w:hAnsi="Arial"/>
      <w:sz w:val="24"/>
      <w:lang w:val="en-GB" w:eastAsia="en-US"/>
    </w:rPr>
  </w:style>
  <w:style w:type="character" w:customStyle="1" w:styleId="B1Char">
    <w:name w:val="B1 Char"/>
    <w:link w:val="B1"/>
    <w:qFormat/>
    <w:rsid w:val="000F48C9"/>
    <w:rPr>
      <w:rFonts w:ascii="Times New Roman" w:hAnsi="Times New Roman"/>
      <w:lang w:val="en-GB" w:eastAsia="en-US"/>
    </w:rPr>
  </w:style>
  <w:style w:type="character" w:customStyle="1" w:styleId="NOChar">
    <w:name w:val="NO Char"/>
    <w:link w:val="NO"/>
    <w:rsid w:val="000F48C9"/>
    <w:rPr>
      <w:rFonts w:ascii="Times New Roman" w:hAnsi="Times New Roman"/>
      <w:lang w:val="en-GB" w:eastAsia="en-US"/>
    </w:rPr>
  </w:style>
  <w:style w:type="paragraph" w:styleId="ListParagraph">
    <w:name w:val="List Paragraph"/>
    <w:basedOn w:val="Normal"/>
    <w:uiPriority w:val="34"/>
    <w:qFormat/>
    <w:rsid w:val="008F59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32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3gpp.org/ftp/Specs/html-info/21900.htm" TargetMode="Externa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yperlink" Target="http://www.3gpp.org/Change-Requests" TargetMode="Externa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yperlink" Target="http://www.3gpp.org/3G_Specs/CRs.htm" TargetMode="Externa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87e25c-bc50-48f1-ac42-bbb0a7c748c0" xsi:nil="true"/>
    <lcf76f155ced4ddcb4097134ff3c332f xmlns="26f0bbf1-011d-41ad-a97e-d4443fa4eb8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A98A4A2AA94834B850239CD82EF333E" ma:contentTypeVersion="15" ma:contentTypeDescription="Create a new document." ma:contentTypeScope="" ma:versionID="274256625a36001e170dcd4cd9eb015e">
  <xsd:schema xmlns:xsd="http://www.w3.org/2001/XMLSchema" xmlns:xs="http://www.w3.org/2001/XMLSchema" xmlns:p="http://schemas.microsoft.com/office/2006/metadata/properties" xmlns:ns2="26f0bbf1-011d-41ad-a97e-d4443fa4eb83" xmlns:ns3="cf87e25c-bc50-48f1-ac42-bbb0a7c748c0" targetNamespace="http://schemas.microsoft.com/office/2006/metadata/properties" ma:root="true" ma:fieldsID="6dfc76572d35960edfac6bcf3e7409ab" ns2:_="" ns3:_="">
    <xsd:import namespace="26f0bbf1-011d-41ad-a97e-d4443fa4eb83"/>
    <xsd:import namespace="cf87e25c-bc50-48f1-ac42-bbb0a7c748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SearchProperties" minOccurs="0"/>
                <xsd:element ref="ns2:MediaServiceDateTake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0bbf1-011d-41ad-a97e-d4443fa4eb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3d31b72-c4b9-4223-ac69-1d9539891dc8" ma:termSetId="09814cd3-568e-fe90-9814-8d621ff8fb84" ma:anchorId="fba54fb3-c3e1-fe81-a776-ca4b69148c4d" ma:open="true" ma:isKeyword="false">
      <xsd:complexType>
        <xsd:sequence>
          <xsd:element ref="pc:Terms" minOccurs="0" maxOccurs="1"/>
        </xsd:sequence>
      </xsd:complex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87e25c-bc50-48f1-ac42-bbb0a7c748c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970ef94a-703b-4d6d-a2a9-757b03ce98ce}" ma:internalName="TaxCatchAll" ma:showField="CatchAllData" ma:web="cf87e25c-bc50-48f1-ac42-bbb0a7c748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375CB9-3C1C-4BFF-A5E7-85136826C25A}">
  <ds:schemaRefs>
    <ds:schemaRef ds:uri="http://schemas.microsoft.com/office/2006/metadata/properties"/>
    <ds:schemaRef ds:uri="http://schemas.microsoft.com/office/infopath/2007/PartnerControls"/>
    <ds:schemaRef ds:uri="cf87e25c-bc50-48f1-ac42-bbb0a7c748c0"/>
    <ds:schemaRef ds:uri="26f0bbf1-011d-41ad-a97e-d4443fa4eb83"/>
  </ds:schemaRefs>
</ds:datastoreItem>
</file>

<file path=customXml/itemProps2.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customXml/itemProps3.xml><?xml version="1.0" encoding="utf-8"?>
<ds:datastoreItem xmlns:ds="http://schemas.openxmlformats.org/officeDocument/2006/customXml" ds:itemID="{4A4317FC-DAD5-4776-861F-771E978DE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0bbf1-011d-41ad-a97e-d4443fa4eb83"/>
    <ds:schemaRef ds:uri="cf87e25c-bc50-48f1-ac42-bbb0a7c748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0CB470-4162-4977-AEAC-45D76438BE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3gpp_70.dot</Template>
  <TotalTime>201</TotalTime>
  <Pages>6</Pages>
  <Words>2714</Words>
  <Characters>14385</Characters>
  <Application>Microsoft Office Word</Application>
  <DocSecurity>0</DocSecurity>
  <Lines>119</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Manager/>
  <Company>3GPP Support Team</Company>
  <LinksUpToDate>false</LinksUpToDate>
  <CharactersWithSpaces>17065</CharactersWithSpaces>
  <SharedDoc>false</SharedDoc>
  <HyperlinkBase/>
  <HLinks>
    <vt:vector size="18" baseType="variant">
      <vt:variant>
        <vt:i4>2031686</vt:i4>
      </vt:variant>
      <vt:variant>
        <vt:i4>36</vt:i4>
      </vt:variant>
      <vt:variant>
        <vt:i4>0</vt:i4>
      </vt:variant>
      <vt:variant>
        <vt:i4>5</vt:i4>
      </vt:variant>
      <vt:variant>
        <vt:lpwstr>http://www.3gpp.org/ftp/Specs/html-info/21900.htm</vt:lpwstr>
      </vt:variant>
      <vt:variant>
        <vt:lpwstr/>
      </vt:variant>
      <vt:variant>
        <vt:i4>6946916</vt:i4>
      </vt:variant>
      <vt:variant>
        <vt:i4>12</vt:i4>
      </vt:variant>
      <vt:variant>
        <vt:i4>0</vt:i4>
      </vt:variant>
      <vt:variant>
        <vt:i4>5</vt:i4>
      </vt:variant>
      <vt:variant>
        <vt:lpwstr>http://www.3gpp.org/Change-Requests</vt:lpwstr>
      </vt:variant>
      <vt:variant>
        <vt:lpwstr/>
      </vt:variant>
      <vt:variant>
        <vt:i4>6553706</vt:i4>
      </vt:variant>
      <vt:variant>
        <vt:i4>9</vt:i4>
      </vt:variant>
      <vt:variant>
        <vt:i4>0</vt:i4>
      </vt:variant>
      <vt:variant>
        <vt:i4>5</vt:i4>
      </vt:variant>
      <vt:variant>
        <vt:lpwstr>http://www.3gpp.org/3G_Specs/CRs.htm</vt:lpwstr>
      </vt:variant>
      <vt:variant>
        <vt:lpwstr>_blank</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dc:description/>
  <cp:lastModifiedBy>Tomas Toftgård</cp:lastModifiedBy>
  <cp:revision>248</cp:revision>
  <cp:lastPrinted>1900-01-01T00:00:00Z</cp:lastPrinted>
  <dcterms:created xsi:type="dcterms:W3CDTF">2025-05-08T14:36:00Z</dcterms:created>
  <dcterms:modified xsi:type="dcterms:W3CDTF">2025-11-20T22:06:00Z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 &lt;TSG/WG&gt;</vt:lpwstr>
  </property>
  <property fmtid="{D5CDD505-2E9C-101B-9397-08002B2CF9AE}" pid="3" name="MtgSeq">
    <vt:lpwstr> &lt;MTG_SEQ&gt;</vt:lpwstr>
  </property>
  <property fmtid="{D5CDD505-2E9C-101B-9397-08002B2CF9AE}" pid="4" name="Location">
    <vt:lpwstr> &lt;Location&gt;</vt:lpwstr>
  </property>
  <property fmtid="{D5CDD505-2E9C-101B-9397-08002B2CF9AE}" pid="5" name="Country">
    <vt:lpwstr> &lt;Country&gt;</vt:lpwstr>
  </property>
  <property fmtid="{D5CDD505-2E9C-101B-9397-08002B2CF9AE}" pid="6" name="StartDate">
    <vt:lpwstr> &lt;Start_Date&gt;</vt:lpwstr>
  </property>
  <property fmtid="{D5CDD505-2E9C-101B-9397-08002B2CF9AE}" pid="7" name="EndDate">
    <vt:lpwstr>&lt;End_Date&gt;</vt:lpwstr>
  </property>
  <property fmtid="{D5CDD505-2E9C-101B-9397-08002B2CF9AE}" pid="8" name="Tdoc#">
    <vt:lpwstr>&lt;TDoc#&gt;</vt:lpwstr>
  </property>
  <property fmtid="{D5CDD505-2E9C-101B-9397-08002B2CF9AE}" pid="9" name="Spec#">
    <vt:lpwstr>26.114</vt:lpwstr>
  </property>
  <property fmtid="{D5CDD505-2E9C-101B-9397-08002B2CF9AE}" pid="10" name="Cr#">
    <vt:lpwstr>&lt;CR#&gt;</vt:lpwstr>
  </property>
  <property fmtid="{D5CDD505-2E9C-101B-9397-08002B2CF9AE}" pid="11" name="Revision">
    <vt:lpwstr>-</vt:lpwstr>
  </property>
  <property fmtid="{D5CDD505-2E9C-101B-9397-08002B2CF9AE}" pid="12" name="Version">
    <vt:lpwstr>18.11.0</vt:lpwstr>
  </property>
  <property fmtid="{D5CDD505-2E9C-101B-9397-08002B2CF9AE}" pid="13" name="SourceIfWg">
    <vt:lpwstr>Ericsson</vt:lpwstr>
  </property>
  <property fmtid="{D5CDD505-2E9C-101B-9397-08002B2CF9AE}" pid="14" name="SourceIfTsg">
    <vt:lpwstr>S4</vt:lpwstr>
  </property>
  <property fmtid="{D5CDD505-2E9C-101B-9397-08002B2CF9AE}" pid="15" name="RelatedWis">
    <vt:lpwstr>IVAS_Codec</vt:lpwstr>
  </property>
  <property fmtid="{D5CDD505-2E9C-101B-9397-08002B2CF9AE}" pid="16" name="Cat">
    <vt:lpwstr>F</vt:lpwstr>
  </property>
  <property fmtid="{D5CDD505-2E9C-101B-9397-08002B2CF9AE}" pid="17" name="ResDate">
    <vt:lpwstr>2025-11-11</vt:lpwstr>
  </property>
  <property fmtid="{D5CDD505-2E9C-101B-9397-08002B2CF9AE}" pid="18" name="Release">
    <vt:lpwstr>18</vt:lpwstr>
  </property>
  <property fmtid="{D5CDD505-2E9C-101B-9397-08002B2CF9AE}" pid="19" name="CrTitle">
    <vt:lpwstr>Update to IVAS SDP parameters</vt:lpwstr>
  </property>
  <property fmtid="{D5CDD505-2E9C-101B-9397-08002B2CF9AE}" pid="20" name="MtgTitle">
    <vt:lpwstr>&lt;MTG_TITLE&gt;</vt:lpwstr>
  </property>
  <property fmtid="{D5CDD505-2E9C-101B-9397-08002B2CF9AE}" pid="21" name="ContentTypeId">
    <vt:lpwstr>0x010100AA98A4A2AA94834B850239CD82EF333E</vt:lpwstr>
  </property>
  <property fmtid="{D5CDD505-2E9C-101B-9397-08002B2CF9AE}" pid="22" name="MediaServiceImageTags">
    <vt:lpwstr/>
  </property>
</Properties>
</file>